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3076CF" w14:textId="77777777" w:rsidR="00035E50" w:rsidRDefault="002E5CC2">
      <w:pPr>
        <w:pStyle w:val="BodyText"/>
        <w:ind w:left="2877"/>
        <w:rPr>
          <w:rFonts w:ascii="Times New Roman"/>
          <w:sz w:val="20"/>
        </w:rPr>
      </w:pPr>
      <w:r>
        <w:rPr>
          <w:rFonts w:ascii="Times New Roman"/>
          <w:noProof/>
          <w:sz w:val="20"/>
        </w:rPr>
        <w:drawing>
          <wp:inline distT="0" distB="0" distL="0" distR="0" wp14:anchorId="7D307744" wp14:editId="7D307745">
            <wp:extent cx="2475734" cy="861441"/>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2475734" cy="861441"/>
                    </a:xfrm>
                    <a:prstGeom prst="rect">
                      <a:avLst/>
                    </a:prstGeom>
                  </pic:spPr>
                </pic:pic>
              </a:graphicData>
            </a:graphic>
          </wp:inline>
        </w:drawing>
      </w:r>
    </w:p>
    <w:p w14:paraId="7D3076D0" w14:textId="77777777" w:rsidR="00035E50" w:rsidRDefault="00035E50">
      <w:pPr>
        <w:pStyle w:val="BodyText"/>
        <w:spacing w:before="7"/>
        <w:rPr>
          <w:rFonts w:ascii="Times New Roman"/>
          <w:sz w:val="25"/>
        </w:rPr>
      </w:pPr>
    </w:p>
    <w:p w14:paraId="7D3076D1" w14:textId="77777777" w:rsidR="00035E50" w:rsidRDefault="002E5CC2">
      <w:pPr>
        <w:spacing w:before="52"/>
        <w:ind w:left="3066" w:right="3067"/>
        <w:jc w:val="center"/>
        <w:rPr>
          <w:b/>
          <w:sz w:val="24"/>
        </w:rPr>
      </w:pPr>
      <w:bookmarkStart w:id="0" w:name="WCPFC21-2024-DP12_SPG_SP_Alb_Impl_Measur"/>
      <w:bookmarkEnd w:id="0"/>
      <w:r>
        <w:rPr>
          <w:b/>
          <w:spacing w:val="-2"/>
          <w:sz w:val="24"/>
        </w:rPr>
        <w:t>COMMISSION</w:t>
      </w:r>
    </w:p>
    <w:p w14:paraId="7D3076D2" w14:textId="77777777" w:rsidR="00035E50" w:rsidRDefault="002E5CC2">
      <w:pPr>
        <w:ind w:left="3067" w:right="3067"/>
        <w:jc w:val="center"/>
        <w:rPr>
          <w:b/>
          <w:sz w:val="24"/>
        </w:rPr>
      </w:pPr>
      <w:r>
        <w:rPr>
          <w:b/>
          <w:sz w:val="24"/>
        </w:rPr>
        <w:t>Twenty-First</w:t>
      </w:r>
      <w:r>
        <w:rPr>
          <w:b/>
          <w:spacing w:val="-4"/>
          <w:sz w:val="24"/>
        </w:rPr>
        <w:t xml:space="preserve"> </w:t>
      </w:r>
      <w:r>
        <w:rPr>
          <w:b/>
          <w:sz w:val="24"/>
        </w:rPr>
        <w:t>Regular</w:t>
      </w:r>
      <w:r>
        <w:rPr>
          <w:b/>
          <w:spacing w:val="-4"/>
          <w:sz w:val="24"/>
        </w:rPr>
        <w:t xml:space="preserve"> </w:t>
      </w:r>
      <w:r>
        <w:rPr>
          <w:b/>
          <w:spacing w:val="-2"/>
          <w:sz w:val="24"/>
        </w:rPr>
        <w:t>Session</w:t>
      </w:r>
    </w:p>
    <w:p w14:paraId="7D3076D3" w14:textId="77777777" w:rsidR="00035E50" w:rsidRDefault="002E5CC2">
      <w:pPr>
        <w:spacing w:after="3"/>
        <w:ind w:left="3070" w:right="3066"/>
        <w:jc w:val="center"/>
        <w:rPr>
          <w:sz w:val="24"/>
        </w:rPr>
      </w:pPr>
      <w:r>
        <w:rPr>
          <w:sz w:val="24"/>
        </w:rPr>
        <w:t>28</w:t>
      </w:r>
      <w:r>
        <w:rPr>
          <w:spacing w:val="-7"/>
          <w:sz w:val="24"/>
        </w:rPr>
        <w:t xml:space="preserve"> </w:t>
      </w:r>
      <w:r>
        <w:rPr>
          <w:sz w:val="24"/>
        </w:rPr>
        <w:t>November</w:t>
      </w:r>
      <w:r>
        <w:rPr>
          <w:spacing w:val="-8"/>
          <w:sz w:val="24"/>
        </w:rPr>
        <w:t xml:space="preserve"> </w:t>
      </w:r>
      <w:r>
        <w:rPr>
          <w:sz w:val="24"/>
        </w:rPr>
        <w:t>to</w:t>
      </w:r>
      <w:r>
        <w:rPr>
          <w:spacing w:val="-9"/>
          <w:sz w:val="24"/>
        </w:rPr>
        <w:t xml:space="preserve"> </w:t>
      </w:r>
      <w:r>
        <w:rPr>
          <w:sz w:val="24"/>
        </w:rPr>
        <w:t>3</w:t>
      </w:r>
      <w:r>
        <w:rPr>
          <w:spacing w:val="-7"/>
          <w:sz w:val="24"/>
        </w:rPr>
        <w:t xml:space="preserve"> </w:t>
      </w:r>
      <w:r>
        <w:rPr>
          <w:sz w:val="24"/>
        </w:rPr>
        <w:t>December</w:t>
      </w:r>
      <w:r>
        <w:rPr>
          <w:spacing w:val="-9"/>
          <w:sz w:val="24"/>
        </w:rPr>
        <w:t xml:space="preserve"> </w:t>
      </w:r>
      <w:r>
        <w:rPr>
          <w:sz w:val="24"/>
        </w:rPr>
        <w:t>2024 Suva, Fiji (Hybrid)</w:t>
      </w:r>
    </w:p>
    <w:p w14:paraId="7D3076D4" w14:textId="62A2C3AC" w:rsidR="00035E50" w:rsidRDefault="002E5CC2">
      <w:pPr>
        <w:pStyle w:val="BodyText"/>
        <w:spacing w:line="43" w:lineRule="exact"/>
        <w:ind w:left="111"/>
        <w:rPr>
          <w:sz w:val="4"/>
        </w:rPr>
      </w:pPr>
      <w:r>
        <w:rPr>
          <w:noProof/>
          <w:sz w:val="4"/>
        </w:rPr>
        <mc:AlternateContent>
          <mc:Choice Requires="wpg">
            <w:drawing>
              <wp:inline distT="0" distB="0" distL="0" distR="0" wp14:anchorId="7D307746" wp14:editId="156BC64A">
                <wp:extent cx="5981065" cy="27940"/>
                <wp:effectExtent l="635" t="1270" r="0" b="0"/>
                <wp:docPr id="928826570" name="docshapegroup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065" cy="27940"/>
                          <a:chOff x="0" y="0"/>
                          <a:chExt cx="9419" cy="44"/>
                        </a:xfrm>
                      </wpg:grpSpPr>
                      <wps:wsp>
                        <wps:cNvPr id="1130148827" name="docshape2"/>
                        <wps:cNvSpPr>
                          <a:spLocks noChangeArrowheads="1"/>
                        </wps:cNvSpPr>
                        <wps:spPr bwMode="auto">
                          <a:xfrm>
                            <a:off x="0" y="0"/>
                            <a:ext cx="9419" cy="4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4D2F2CE" id="docshapegroup1" o:spid="_x0000_s1026" style="width:470.95pt;height:2.2pt;mso-position-horizontal-relative:char;mso-position-vertical-relative:line" coordsize="941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">
                <v:rect id="docshape2" o:spid="_x0000_s1027" style="position:absolute;width:9419;height: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" fillcolor="black" stroked="f"/>
                <w10:anchorlock/>
              </v:group>
            </w:pict>
          </mc:Fallback>
        </mc:AlternateContent>
      </w:r>
    </w:p>
    <w:p w14:paraId="7D3076D5" w14:textId="3BC086FE" w:rsidR="00035E50" w:rsidRDefault="002E5CC2">
      <w:pPr>
        <w:spacing w:before="19"/>
        <w:ind w:left="188" w:right="189"/>
        <w:jc w:val="center"/>
        <w:rPr>
          <w:b/>
          <w:sz w:val="24"/>
        </w:rPr>
      </w:pPr>
      <w:r>
        <w:rPr>
          <w:noProof/>
        </w:rPr>
        <mc:AlternateContent>
          <mc:Choice Requires="wps">
            <w:drawing>
              <wp:anchor distT="0" distB="0" distL="0" distR="0" simplePos="0" relativeHeight="487588352" behindDoc="1" locked="0" layoutInCell="1" allowOverlap="1" wp14:anchorId="7D307748" wp14:editId="39D1AC01">
                <wp:simplePos x="0" y="0"/>
                <wp:positionH relativeFrom="page">
                  <wp:posOffset>896620</wp:posOffset>
                </wp:positionH>
                <wp:positionV relativeFrom="paragraph">
                  <wp:posOffset>212090</wp:posOffset>
                </wp:positionV>
                <wp:extent cx="5981065" cy="27305"/>
                <wp:effectExtent l="0" t="0" r="0" b="0"/>
                <wp:wrapTopAndBottom/>
                <wp:docPr id="254467482" name="docshape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1065" cy="2730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447B51" id="docshape3" o:spid="_x0000_s1026" style="position:absolute;margin-left:70.6pt;margin-top:16.7pt;width:470.95pt;height:2.1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" fillcolor="black" stroked="f">
                <w10:wrap type="topAndBottom" anchorx="page"/>
              </v:rect>
            </w:pict>
          </mc:Fallback>
        </mc:AlternateContent>
      </w:r>
      <w:r>
        <w:rPr>
          <w:b/>
          <w:sz w:val="24"/>
        </w:rPr>
        <w:t>Draft</w:t>
      </w:r>
      <w:r>
        <w:rPr>
          <w:b/>
          <w:spacing w:val="-5"/>
          <w:sz w:val="24"/>
        </w:rPr>
        <w:t xml:space="preserve"> </w:t>
      </w:r>
      <w:r>
        <w:rPr>
          <w:b/>
          <w:sz w:val="24"/>
        </w:rPr>
        <w:t>Outline</w:t>
      </w:r>
      <w:r>
        <w:rPr>
          <w:b/>
          <w:spacing w:val="-3"/>
          <w:sz w:val="24"/>
        </w:rPr>
        <w:t xml:space="preserve"> </w:t>
      </w:r>
      <w:r>
        <w:rPr>
          <w:b/>
          <w:sz w:val="24"/>
        </w:rPr>
        <w:t>for</w:t>
      </w:r>
      <w:r>
        <w:rPr>
          <w:b/>
          <w:spacing w:val="-3"/>
          <w:sz w:val="24"/>
        </w:rPr>
        <w:t xml:space="preserve"> </w:t>
      </w:r>
      <w:r>
        <w:rPr>
          <w:b/>
          <w:sz w:val="24"/>
        </w:rPr>
        <w:t>a</w:t>
      </w:r>
      <w:r>
        <w:rPr>
          <w:b/>
          <w:spacing w:val="-4"/>
          <w:sz w:val="24"/>
        </w:rPr>
        <w:t xml:space="preserve"> </w:t>
      </w:r>
      <w:r>
        <w:rPr>
          <w:b/>
          <w:sz w:val="24"/>
        </w:rPr>
        <w:t>South</w:t>
      </w:r>
      <w:r>
        <w:rPr>
          <w:b/>
          <w:spacing w:val="-2"/>
          <w:sz w:val="24"/>
        </w:rPr>
        <w:t xml:space="preserve"> </w:t>
      </w:r>
      <w:r>
        <w:rPr>
          <w:b/>
          <w:sz w:val="24"/>
        </w:rPr>
        <w:t>Pacific</w:t>
      </w:r>
      <w:r>
        <w:rPr>
          <w:b/>
          <w:spacing w:val="-3"/>
          <w:sz w:val="24"/>
        </w:rPr>
        <w:t xml:space="preserve"> </w:t>
      </w:r>
      <w:r>
        <w:rPr>
          <w:b/>
          <w:sz w:val="24"/>
        </w:rPr>
        <w:t>Albacore</w:t>
      </w:r>
      <w:r>
        <w:rPr>
          <w:b/>
          <w:spacing w:val="-4"/>
          <w:sz w:val="24"/>
        </w:rPr>
        <w:t xml:space="preserve"> </w:t>
      </w:r>
      <w:r>
        <w:rPr>
          <w:b/>
          <w:sz w:val="24"/>
        </w:rPr>
        <w:t>CMM</w:t>
      </w:r>
      <w:r>
        <w:rPr>
          <w:b/>
          <w:spacing w:val="-4"/>
          <w:sz w:val="24"/>
        </w:rPr>
        <w:t xml:space="preserve"> </w:t>
      </w:r>
      <w:r>
        <w:rPr>
          <w:b/>
          <w:sz w:val="24"/>
        </w:rPr>
        <w:t>that</w:t>
      </w:r>
      <w:r>
        <w:rPr>
          <w:b/>
          <w:spacing w:val="-2"/>
          <w:sz w:val="24"/>
        </w:rPr>
        <w:t xml:space="preserve"> </w:t>
      </w:r>
      <w:r>
        <w:rPr>
          <w:b/>
          <w:sz w:val="24"/>
        </w:rPr>
        <w:t>Implements</w:t>
      </w:r>
      <w:r>
        <w:rPr>
          <w:b/>
          <w:spacing w:val="-2"/>
          <w:sz w:val="24"/>
        </w:rPr>
        <w:t xml:space="preserve"> </w:t>
      </w:r>
      <w:r>
        <w:rPr>
          <w:b/>
          <w:sz w:val="24"/>
        </w:rPr>
        <w:t>the</w:t>
      </w:r>
      <w:r>
        <w:rPr>
          <w:b/>
          <w:spacing w:val="-4"/>
          <w:sz w:val="24"/>
        </w:rPr>
        <w:t xml:space="preserve"> </w:t>
      </w:r>
      <w:r>
        <w:rPr>
          <w:b/>
          <w:sz w:val="24"/>
        </w:rPr>
        <w:t>Management</w:t>
      </w:r>
      <w:r>
        <w:rPr>
          <w:b/>
          <w:spacing w:val="-2"/>
          <w:sz w:val="24"/>
        </w:rPr>
        <w:t xml:space="preserve"> Procedure</w:t>
      </w:r>
    </w:p>
    <w:p w14:paraId="7D3076D6" w14:textId="057DFBC5" w:rsidR="00035E50" w:rsidRDefault="002E5CC2">
      <w:pPr>
        <w:spacing w:before="2"/>
        <w:ind w:right="134"/>
        <w:jc w:val="right"/>
        <w:rPr>
          <w:b/>
          <w:sz w:val="24"/>
        </w:rPr>
      </w:pPr>
      <w:r>
        <w:rPr>
          <w:b/>
          <w:spacing w:val="-2"/>
          <w:sz w:val="24"/>
        </w:rPr>
        <w:t>WCPFC21-2024-</w:t>
      </w:r>
      <w:r>
        <w:rPr>
          <w:b/>
          <w:spacing w:val="-4"/>
          <w:sz w:val="24"/>
        </w:rPr>
        <w:t>DP12</w:t>
      </w:r>
      <w:r w:rsidR="00626E87">
        <w:rPr>
          <w:b/>
          <w:spacing w:val="-4"/>
          <w:sz w:val="24"/>
        </w:rPr>
        <w:t>_</w:t>
      </w:r>
      <w:r w:rsidR="004A721A">
        <w:rPr>
          <w:b/>
          <w:spacing w:val="-4"/>
          <w:sz w:val="24"/>
        </w:rPr>
        <w:t>R</w:t>
      </w:r>
      <w:r w:rsidR="00626E87">
        <w:rPr>
          <w:b/>
          <w:spacing w:val="-4"/>
          <w:sz w:val="24"/>
        </w:rPr>
        <w:t>ev</w:t>
      </w:r>
      <w:r w:rsidR="004A721A">
        <w:rPr>
          <w:b/>
          <w:spacing w:val="-4"/>
          <w:sz w:val="24"/>
        </w:rPr>
        <w:t>0</w:t>
      </w:r>
      <w:r w:rsidR="00626E87">
        <w:rPr>
          <w:b/>
          <w:spacing w:val="-4"/>
          <w:sz w:val="24"/>
        </w:rPr>
        <w:t>1</w:t>
      </w:r>
    </w:p>
    <w:p w14:paraId="7D3076D7" w14:textId="77777777" w:rsidR="00035E50" w:rsidRDefault="002E5CC2">
      <w:pPr>
        <w:ind w:right="134"/>
        <w:jc w:val="right"/>
        <w:rPr>
          <w:b/>
          <w:sz w:val="24"/>
        </w:rPr>
      </w:pPr>
      <w:r>
        <w:rPr>
          <w:b/>
          <w:sz w:val="24"/>
        </w:rPr>
        <w:t>29</w:t>
      </w:r>
      <w:r>
        <w:rPr>
          <w:b/>
          <w:spacing w:val="-4"/>
          <w:sz w:val="24"/>
        </w:rPr>
        <w:t xml:space="preserve"> </w:t>
      </w:r>
      <w:r>
        <w:rPr>
          <w:b/>
          <w:sz w:val="24"/>
        </w:rPr>
        <w:t>October</w:t>
      </w:r>
      <w:r>
        <w:rPr>
          <w:b/>
          <w:spacing w:val="-1"/>
          <w:sz w:val="24"/>
        </w:rPr>
        <w:t xml:space="preserve"> </w:t>
      </w:r>
      <w:r>
        <w:rPr>
          <w:b/>
          <w:spacing w:val="-4"/>
          <w:sz w:val="24"/>
        </w:rPr>
        <w:t>2024</w:t>
      </w:r>
    </w:p>
    <w:p w14:paraId="7D3076D8" w14:textId="77777777" w:rsidR="00035E50" w:rsidRDefault="00035E50">
      <w:pPr>
        <w:pStyle w:val="BodyText"/>
        <w:spacing w:before="12"/>
        <w:rPr>
          <w:b/>
          <w:sz w:val="23"/>
        </w:rPr>
      </w:pPr>
    </w:p>
    <w:p w14:paraId="7D3076D9" w14:textId="77777777" w:rsidR="00035E50" w:rsidRDefault="002E5CC2">
      <w:pPr>
        <w:pStyle w:val="Heading1"/>
        <w:ind w:left="3070" w:right="3067"/>
        <w:jc w:val="center"/>
      </w:pPr>
      <w:r>
        <w:t>Submitted</w:t>
      </w:r>
      <w:r>
        <w:rPr>
          <w:spacing w:val="-5"/>
        </w:rPr>
        <w:t xml:space="preserve"> </w:t>
      </w:r>
      <w:r>
        <w:t>by</w:t>
      </w:r>
      <w:r>
        <w:rPr>
          <w:spacing w:val="-3"/>
        </w:rPr>
        <w:t xml:space="preserve"> </w:t>
      </w:r>
      <w:r>
        <w:t>the</w:t>
      </w:r>
      <w:r>
        <w:rPr>
          <w:spacing w:val="-6"/>
        </w:rPr>
        <w:t xml:space="preserve"> </w:t>
      </w:r>
      <w:r>
        <w:t>South</w:t>
      </w:r>
      <w:r>
        <w:rPr>
          <w:spacing w:val="-4"/>
        </w:rPr>
        <w:t xml:space="preserve"> </w:t>
      </w:r>
      <w:r>
        <w:t>Pacific</w:t>
      </w:r>
      <w:r>
        <w:rPr>
          <w:spacing w:val="-4"/>
        </w:rPr>
        <w:t xml:space="preserve"> </w:t>
      </w:r>
      <w:r>
        <w:rPr>
          <w:spacing w:val="-2"/>
        </w:rPr>
        <w:t>Group</w:t>
      </w:r>
      <w:r>
        <w:rPr>
          <w:spacing w:val="-2"/>
          <w:vertAlign w:val="superscript"/>
        </w:rPr>
        <w:t>1</w:t>
      </w:r>
    </w:p>
    <w:p w14:paraId="7D3076DA" w14:textId="77777777" w:rsidR="00035E50" w:rsidRDefault="00035E50">
      <w:pPr>
        <w:pStyle w:val="BodyText"/>
        <w:rPr>
          <w:b/>
          <w:sz w:val="20"/>
        </w:rPr>
      </w:pPr>
    </w:p>
    <w:p w14:paraId="7D3076DB" w14:textId="77777777" w:rsidR="00035E50" w:rsidRDefault="00035E50">
      <w:pPr>
        <w:pStyle w:val="BodyText"/>
        <w:rPr>
          <w:b/>
          <w:sz w:val="20"/>
        </w:rPr>
      </w:pPr>
    </w:p>
    <w:p w14:paraId="7D3076DC" w14:textId="77777777" w:rsidR="00035E50" w:rsidRDefault="00035E50">
      <w:pPr>
        <w:pStyle w:val="BodyText"/>
        <w:rPr>
          <w:b/>
          <w:sz w:val="20"/>
        </w:rPr>
      </w:pPr>
    </w:p>
    <w:p w14:paraId="7D3076DD" w14:textId="77777777" w:rsidR="00035E50" w:rsidRDefault="00035E50">
      <w:pPr>
        <w:pStyle w:val="BodyText"/>
        <w:rPr>
          <w:b/>
          <w:sz w:val="20"/>
        </w:rPr>
      </w:pPr>
    </w:p>
    <w:p w14:paraId="7D3076DE" w14:textId="77777777" w:rsidR="00035E50" w:rsidRDefault="00035E50">
      <w:pPr>
        <w:pStyle w:val="BodyText"/>
        <w:rPr>
          <w:b/>
          <w:sz w:val="20"/>
        </w:rPr>
      </w:pPr>
    </w:p>
    <w:p w14:paraId="7D3076DF" w14:textId="77777777" w:rsidR="00035E50" w:rsidRDefault="00035E50">
      <w:pPr>
        <w:pStyle w:val="BodyText"/>
        <w:rPr>
          <w:b/>
          <w:sz w:val="20"/>
        </w:rPr>
      </w:pPr>
    </w:p>
    <w:p w14:paraId="7D3076E0" w14:textId="77777777" w:rsidR="00035E50" w:rsidRDefault="00035E50">
      <w:pPr>
        <w:pStyle w:val="BodyText"/>
        <w:rPr>
          <w:b/>
          <w:sz w:val="20"/>
        </w:rPr>
      </w:pPr>
    </w:p>
    <w:p w14:paraId="7D3076E1" w14:textId="77777777" w:rsidR="00035E50" w:rsidRDefault="00035E50">
      <w:pPr>
        <w:pStyle w:val="BodyText"/>
        <w:rPr>
          <w:b/>
          <w:sz w:val="20"/>
        </w:rPr>
      </w:pPr>
    </w:p>
    <w:p w14:paraId="7D3076E2" w14:textId="77777777" w:rsidR="00035E50" w:rsidRDefault="00035E50">
      <w:pPr>
        <w:pStyle w:val="BodyText"/>
        <w:rPr>
          <w:b/>
          <w:sz w:val="20"/>
        </w:rPr>
      </w:pPr>
    </w:p>
    <w:p w14:paraId="7D3076E3" w14:textId="77777777" w:rsidR="00035E50" w:rsidRDefault="00035E50">
      <w:pPr>
        <w:pStyle w:val="BodyText"/>
        <w:rPr>
          <w:b/>
          <w:sz w:val="20"/>
        </w:rPr>
      </w:pPr>
    </w:p>
    <w:p w14:paraId="7D3076E4" w14:textId="77777777" w:rsidR="00035E50" w:rsidRDefault="00035E50">
      <w:pPr>
        <w:pStyle w:val="BodyText"/>
        <w:rPr>
          <w:b/>
          <w:sz w:val="20"/>
        </w:rPr>
      </w:pPr>
    </w:p>
    <w:p w14:paraId="7D3076E5" w14:textId="77777777" w:rsidR="00035E50" w:rsidRDefault="00035E50">
      <w:pPr>
        <w:pStyle w:val="BodyText"/>
        <w:rPr>
          <w:b/>
          <w:sz w:val="20"/>
        </w:rPr>
      </w:pPr>
    </w:p>
    <w:p w14:paraId="7D3076E6" w14:textId="77777777" w:rsidR="00035E50" w:rsidRDefault="00035E50">
      <w:pPr>
        <w:pStyle w:val="BodyText"/>
        <w:rPr>
          <w:b/>
          <w:sz w:val="20"/>
        </w:rPr>
      </w:pPr>
    </w:p>
    <w:p w14:paraId="7D3076E7" w14:textId="77777777" w:rsidR="00035E50" w:rsidRDefault="00035E50">
      <w:pPr>
        <w:pStyle w:val="BodyText"/>
        <w:rPr>
          <w:b/>
          <w:sz w:val="20"/>
        </w:rPr>
      </w:pPr>
    </w:p>
    <w:p w14:paraId="7D3076E8" w14:textId="77777777" w:rsidR="00035E50" w:rsidRDefault="00035E50">
      <w:pPr>
        <w:pStyle w:val="BodyText"/>
        <w:rPr>
          <w:b/>
          <w:sz w:val="20"/>
        </w:rPr>
      </w:pPr>
    </w:p>
    <w:p w14:paraId="7D3076E9" w14:textId="77777777" w:rsidR="00035E50" w:rsidRDefault="00035E50">
      <w:pPr>
        <w:pStyle w:val="BodyText"/>
        <w:rPr>
          <w:b/>
          <w:sz w:val="20"/>
        </w:rPr>
      </w:pPr>
    </w:p>
    <w:p w14:paraId="7D3076EA" w14:textId="77777777" w:rsidR="00035E50" w:rsidRDefault="00035E50">
      <w:pPr>
        <w:pStyle w:val="BodyText"/>
        <w:rPr>
          <w:b/>
          <w:sz w:val="20"/>
        </w:rPr>
      </w:pPr>
    </w:p>
    <w:p w14:paraId="7D3076EB" w14:textId="77777777" w:rsidR="00035E50" w:rsidRDefault="00035E50">
      <w:pPr>
        <w:pStyle w:val="BodyText"/>
        <w:rPr>
          <w:b/>
          <w:sz w:val="20"/>
        </w:rPr>
      </w:pPr>
    </w:p>
    <w:p w14:paraId="7D3076EC" w14:textId="77777777" w:rsidR="00035E50" w:rsidRDefault="00035E50">
      <w:pPr>
        <w:pStyle w:val="BodyText"/>
        <w:rPr>
          <w:b/>
          <w:sz w:val="20"/>
        </w:rPr>
      </w:pPr>
    </w:p>
    <w:p w14:paraId="7D3076ED" w14:textId="77777777" w:rsidR="00035E50" w:rsidRDefault="00035E50">
      <w:pPr>
        <w:pStyle w:val="BodyText"/>
        <w:rPr>
          <w:b/>
          <w:sz w:val="20"/>
        </w:rPr>
      </w:pPr>
    </w:p>
    <w:p w14:paraId="7D3076EE" w14:textId="77777777" w:rsidR="00035E50" w:rsidRDefault="00035E50">
      <w:pPr>
        <w:pStyle w:val="BodyText"/>
        <w:rPr>
          <w:b/>
          <w:sz w:val="20"/>
        </w:rPr>
      </w:pPr>
    </w:p>
    <w:p w14:paraId="7D3076EF" w14:textId="77777777" w:rsidR="00035E50" w:rsidRDefault="00035E50">
      <w:pPr>
        <w:pStyle w:val="BodyText"/>
        <w:rPr>
          <w:b/>
          <w:sz w:val="20"/>
        </w:rPr>
      </w:pPr>
    </w:p>
    <w:p w14:paraId="7D3076F0" w14:textId="77777777" w:rsidR="00035E50" w:rsidRDefault="00035E50">
      <w:pPr>
        <w:pStyle w:val="BodyText"/>
        <w:rPr>
          <w:b/>
          <w:sz w:val="20"/>
        </w:rPr>
      </w:pPr>
    </w:p>
    <w:p w14:paraId="7D3076F1" w14:textId="77777777" w:rsidR="00035E50" w:rsidRDefault="00035E50">
      <w:pPr>
        <w:pStyle w:val="BodyText"/>
        <w:rPr>
          <w:b/>
          <w:sz w:val="20"/>
        </w:rPr>
      </w:pPr>
    </w:p>
    <w:p w14:paraId="7D3076F2" w14:textId="77777777" w:rsidR="00035E50" w:rsidRDefault="00035E50">
      <w:pPr>
        <w:pStyle w:val="BodyText"/>
        <w:rPr>
          <w:b/>
          <w:sz w:val="20"/>
        </w:rPr>
      </w:pPr>
    </w:p>
    <w:p w14:paraId="7D3076F3" w14:textId="77777777" w:rsidR="00035E50" w:rsidRDefault="00035E50">
      <w:pPr>
        <w:pStyle w:val="BodyText"/>
        <w:rPr>
          <w:b/>
          <w:sz w:val="20"/>
        </w:rPr>
      </w:pPr>
    </w:p>
    <w:p w14:paraId="7D3076F4" w14:textId="77777777" w:rsidR="00035E50" w:rsidRDefault="00035E50">
      <w:pPr>
        <w:pStyle w:val="BodyText"/>
        <w:rPr>
          <w:b/>
          <w:sz w:val="20"/>
        </w:rPr>
      </w:pPr>
    </w:p>
    <w:p w14:paraId="7D3076F5" w14:textId="77777777" w:rsidR="00035E50" w:rsidRDefault="00035E50">
      <w:pPr>
        <w:pStyle w:val="BodyText"/>
        <w:rPr>
          <w:b/>
          <w:sz w:val="20"/>
        </w:rPr>
      </w:pPr>
    </w:p>
    <w:p w14:paraId="7D3076F6" w14:textId="77777777" w:rsidR="00035E50" w:rsidRDefault="00035E50">
      <w:pPr>
        <w:pStyle w:val="BodyText"/>
        <w:rPr>
          <w:b/>
          <w:sz w:val="20"/>
        </w:rPr>
      </w:pPr>
    </w:p>
    <w:p w14:paraId="7D3076F7" w14:textId="77777777" w:rsidR="00035E50" w:rsidRDefault="00035E50">
      <w:pPr>
        <w:pStyle w:val="BodyText"/>
        <w:rPr>
          <w:b/>
          <w:sz w:val="20"/>
        </w:rPr>
      </w:pPr>
    </w:p>
    <w:p w14:paraId="7D3076F8" w14:textId="77777777" w:rsidR="00035E50" w:rsidRDefault="00035E50">
      <w:pPr>
        <w:pStyle w:val="BodyText"/>
        <w:rPr>
          <w:b/>
          <w:sz w:val="20"/>
        </w:rPr>
      </w:pPr>
    </w:p>
    <w:p w14:paraId="7D3076F9" w14:textId="77777777" w:rsidR="00035E50" w:rsidRDefault="00035E50">
      <w:pPr>
        <w:pStyle w:val="BodyText"/>
        <w:rPr>
          <w:b/>
          <w:sz w:val="20"/>
        </w:rPr>
      </w:pPr>
    </w:p>
    <w:p w14:paraId="7D3076FA" w14:textId="4A319E23" w:rsidR="00035E50" w:rsidRDefault="002E5CC2">
      <w:pPr>
        <w:pStyle w:val="BodyText"/>
        <w:rPr>
          <w:b/>
          <w:sz w:val="26"/>
        </w:rPr>
      </w:pPr>
      <w:r>
        <w:rPr>
          <w:noProof/>
        </w:rPr>
        <mc:AlternateContent>
          <mc:Choice Requires="wps">
            <w:drawing>
              <wp:anchor distT="0" distB="0" distL="0" distR="0" simplePos="0" relativeHeight="487588864" behindDoc="1" locked="0" layoutInCell="1" allowOverlap="1" wp14:anchorId="7D307749" wp14:editId="455ADF34">
                <wp:simplePos x="0" y="0"/>
                <wp:positionH relativeFrom="page">
                  <wp:posOffset>914400</wp:posOffset>
                </wp:positionH>
                <wp:positionV relativeFrom="paragraph">
                  <wp:posOffset>217170</wp:posOffset>
                </wp:positionV>
                <wp:extent cx="1828800" cy="8890"/>
                <wp:effectExtent l="0" t="0" r="0" b="0"/>
                <wp:wrapTopAndBottom/>
                <wp:docPr id="1045879864"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937E84" id="docshape4" o:spid="_x0000_s1026" style="position:absolute;margin-left:1in;margin-top:17.1pt;width:2in;height:.7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" fillcolor="black" stroked="f">
                <w10:wrap type="topAndBottom" anchorx="page"/>
              </v:rect>
            </w:pict>
          </mc:Fallback>
        </mc:AlternateContent>
      </w:r>
    </w:p>
    <w:p w14:paraId="7D3076FB" w14:textId="77777777" w:rsidR="00035E50" w:rsidRDefault="002E5CC2">
      <w:pPr>
        <w:spacing w:before="102"/>
        <w:ind w:left="140"/>
        <w:rPr>
          <w:sz w:val="20"/>
        </w:rPr>
      </w:pPr>
      <w:r>
        <w:rPr>
          <w:sz w:val="20"/>
          <w:vertAlign w:val="superscript"/>
        </w:rPr>
        <w:t>1</w:t>
      </w:r>
      <w:r>
        <w:rPr>
          <w:spacing w:val="-6"/>
          <w:sz w:val="20"/>
        </w:rPr>
        <w:t xml:space="preserve"> </w:t>
      </w:r>
      <w:r>
        <w:rPr>
          <w:sz w:val="20"/>
        </w:rPr>
        <w:t>Cook</w:t>
      </w:r>
      <w:r>
        <w:rPr>
          <w:spacing w:val="-4"/>
          <w:sz w:val="20"/>
        </w:rPr>
        <w:t xml:space="preserve"> </w:t>
      </w:r>
      <w:r>
        <w:rPr>
          <w:sz w:val="20"/>
        </w:rPr>
        <w:t>Islands,</w:t>
      </w:r>
      <w:r>
        <w:rPr>
          <w:spacing w:val="-6"/>
          <w:sz w:val="20"/>
        </w:rPr>
        <w:t xml:space="preserve"> </w:t>
      </w:r>
      <w:r>
        <w:rPr>
          <w:sz w:val="20"/>
        </w:rPr>
        <w:t>Fiji,</w:t>
      </w:r>
      <w:r>
        <w:rPr>
          <w:spacing w:val="-5"/>
          <w:sz w:val="20"/>
        </w:rPr>
        <w:t xml:space="preserve"> </w:t>
      </w:r>
      <w:r>
        <w:rPr>
          <w:sz w:val="20"/>
        </w:rPr>
        <w:t>Niue,</w:t>
      </w:r>
      <w:r>
        <w:rPr>
          <w:spacing w:val="-4"/>
          <w:sz w:val="20"/>
        </w:rPr>
        <w:t xml:space="preserve"> </w:t>
      </w:r>
      <w:r>
        <w:rPr>
          <w:sz w:val="20"/>
        </w:rPr>
        <w:t>Samoa,</w:t>
      </w:r>
      <w:r>
        <w:rPr>
          <w:spacing w:val="-4"/>
          <w:sz w:val="20"/>
        </w:rPr>
        <w:t xml:space="preserve"> </w:t>
      </w:r>
      <w:r>
        <w:rPr>
          <w:sz w:val="20"/>
        </w:rPr>
        <w:t>Tonga,</w:t>
      </w:r>
      <w:r>
        <w:rPr>
          <w:spacing w:val="-5"/>
          <w:sz w:val="20"/>
        </w:rPr>
        <w:t xml:space="preserve"> </w:t>
      </w:r>
      <w:r>
        <w:rPr>
          <w:sz w:val="20"/>
        </w:rPr>
        <w:t>and</w:t>
      </w:r>
      <w:r>
        <w:rPr>
          <w:spacing w:val="-4"/>
          <w:sz w:val="20"/>
        </w:rPr>
        <w:t xml:space="preserve"> </w:t>
      </w:r>
      <w:r>
        <w:rPr>
          <w:spacing w:val="-2"/>
          <w:sz w:val="20"/>
        </w:rPr>
        <w:t>Vanuatu</w:t>
      </w:r>
    </w:p>
    <w:p w14:paraId="7D3076FC" w14:textId="77777777" w:rsidR="00035E50" w:rsidRDefault="00035E50">
      <w:pPr>
        <w:pStyle w:val="BodyText"/>
        <w:rPr>
          <w:sz w:val="20"/>
        </w:rPr>
      </w:pPr>
    </w:p>
    <w:p w14:paraId="7D3076FD" w14:textId="77777777" w:rsidR="00035E50" w:rsidRDefault="00035E50">
      <w:pPr>
        <w:pStyle w:val="BodyText"/>
        <w:spacing w:before="11"/>
        <w:rPr>
          <w:sz w:val="16"/>
        </w:rPr>
      </w:pPr>
    </w:p>
    <w:p w14:paraId="7D3076FE" w14:textId="77777777" w:rsidR="00035E50" w:rsidRDefault="002E5CC2">
      <w:pPr>
        <w:pStyle w:val="BodyText"/>
        <w:ind w:left="4"/>
        <w:jc w:val="center"/>
      </w:pPr>
      <w:r>
        <w:t>1</w:t>
      </w:r>
    </w:p>
    <w:p w14:paraId="7D3076FF" w14:textId="77777777" w:rsidR="00035E50" w:rsidRDefault="00035E50">
      <w:pPr>
        <w:jc w:val="center"/>
        <w:sectPr w:rsidR="00035E50">
          <w:type w:val="continuous"/>
          <w:pgSz w:w="12240" w:h="15840"/>
          <w:pgMar w:top="1440" w:right="1300" w:bottom="280" w:left="1300" w:header="720" w:footer="720" w:gutter="0"/>
          <w:cols w:space="720"/>
        </w:sectPr>
      </w:pPr>
    </w:p>
    <w:p w14:paraId="7D307700" w14:textId="77777777" w:rsidR="00035E50" w:rsidRDefault="002E5CC2">
      <w:pPr>
        <w:pStyle w:val="BodyText"/>
        <w:spacing w:before="37"/>
        <w:ind w:right="135"/>
        <w:jc w:val="right"/>
      </w:pPr>
      <w:bookmarkStart w:id="1" w:name="LETTER~3.PDF_(p.2-4)"/>
      <w:bookmarkEnd w:id="1"/>
      <w:r>
        <w:lastRenderedPageBreak/>
        <w:t>29</w:t>
      </w:r>
      <w:r>
        <w:rPr>
          <w:spacing w:val="-6"/>
        </w:rPr>
        <w:t xml:space="preserve"> </w:t>
      </w:r>
      <w:r>
        <w:t>October</w:t>
      </w:r>
      <w:r>
        <w:rPr>
          <w:spacing w:val="-4"/>
        </w:rPr>
        <w:t xml:space="preserve"> 2024</w:t>
      </w:r>
    </w:p>
    <w:p w14:paraId="7D307701" w14:textId="77777777" w:rsidR="00035E50" w:rsidRDefault="00035E50">
      <w:pPr>
        <w:pStyle w:val="BodyText"/>
        <w:spacing w:before="5"/>
        <w:rPr>
          <w:sz w:val="17"/>
        </w:rPr>
      </w:pPr>
    </w:p>
    <w:p w14:paraId="7D307702" w14:textId="77777777" w:rsidR="00035E50" w:rsidRDefault="002E5CC2">
      <w:pPr>
        <w:pStyle w:val="BodyText"/>
        <w:spacing w:before="57"/>
        <w:ind w:left="140" w:right="7658"/>
      </w:pPr>
      <w:r>
        <w:t>Rhea</w:t>
      </w:r>
      <w:r>
        <w:rPr>
          <w:spacing w:val="-13"/>
        </w:rPr>
        <w:t xml:space="preserve"> </w:t>
      </w:r>
      <w:r>
        <w:t>Moss-Christian Executive Director</w:t>
      </w:r>
    </w:p>
    <w:p w14:paraId="7D307703" w14:textId="77777777" w:rsidR="00035E50" w:rsidRDefault="002E5CC2">
      <w:pPr>
        <w:pStyle w:val="BodyText"/>
        <w:spacing w:before="2" w:line="237" w:lineRule="auto"/>
        <w:ind w:left="140" w:right="4851"/>
      </w:pPr>
      <w:r>
        <w:t>Western</w:t>
      </w:r>
      <w:r>
        <w:rPr>
          <w:spacing w:val="-7"/>
        </w:rPr>
        <w:t xml:space="preserve"> </w:t>
      </w:r>
      <w:r>
        <w:t>and</w:t>
      </w:r>
      <w:r>
        <w:rPr>
          <w:spacing w:val="-8"/>
        </w:rPr>
        <w:t xml:space="preserve"> </w:t>
      </w:r>
      <w:r>
        <w:t>Central</w:t>
      </w:r>
      <w:r>
        <w:rPr>
          <w:spacing w:val="-8"/>
        </w:rPr>
        <w:t xml:space="preserve"> </w:t>
      </w:r>
      <w:r>
        <w:t>Pacific</w:t>
      </w:r>
      <w:r>
        <w:rPr>
          <w:spacing w:val="-7"/>
        </w:rPr>
        <w:t xml:space="preserve"> </w:t>
      </w:r>
      <w:r>
        <w:t>Fisheries</w:t>
      </w:r>
      <w:r>
        <w:rPr>
          <w:spacing w:val="-9"/>
        </w:rPr>
        <w:t xml:space="preserve"> </w:t>
      </w:r>
      <w:r>
        <w:t>Commission PO Box 2356, Kolonia</w:t>
      </w:r>
    </w:p>
    <w:p w14:paraId="7D307704" w14:textId="77777777" w:rsidR="00035E50" w:rsidRDefault="002E5CC2">
      <w:pPr>
        <w:pStyle w:val="BodyText"/>
        <w:spacing w:before="2"/>
        <w:ind w:left="140"/>
      </w:pPr>
      <w:r>
        <w:t>Federated</w:t>
      </w:r>
      <w:r>
        <w:rPr>
          <w:spacing w:val="-3"/>
        </w:rPr>
        <w:t xml:space="preserve"> </w:t>
      </w:r>
      <w:r>
        <w:t>States</w:t>
      </w:r>
      <w:r>
        <w:rPr>
          <w:spacing w:val="-4"/>
        </w:rPr>
        <w:t xml:space="preserve"> </w:t>
      </w:r>
      <w:r>
        <w:t>of</w:t>
      </w:r>
      <w:r>
        <w:rPr>
          <w:spacing w:val="-4"/>
        </w:rPr>
        <w:t xml:space="preserve"> </w:t>
      </w:r>
      <w:r>
        <w:rPr>
          <w:spacing w:val="-2"/>
        </w:rPr>
        <w:t>Micronesia</w:t>
      </w:r>
    </w:p>
    <w:p w14:paraId="7D307705" w14:textId="77777777" w:rsidR="00035E50" w:rsidRDefault="00035E50">
      <w:pPr>
        <w:pStyle w:val="BodyText"/>
      </w:pPr>
    </w:p>
    <w:p w14:paraId="7D307706" w14:textId="77777777" w:rsidR="00035E50" w:rsidRDefault="002E5CC2">
      <w:pPr>
        <w:pStyle w:val="BodyText"/>
        <w:ind w:left="140"/>
      </w:pPr>
      <w:r>
        <w:t>Dear</w:t>
      </w:r>
      <w:r>
        <w:rPr>
          <w:spacing w:val="-5"/>
        </w:rPr>
        <w:t xml:space="preserve"> </w:t>
      </w:r>
      <w:r>
        <w:t>Executive</w:t>
      </w:r>
      <w:r>
        <w:rPr>
          <w:spacing w:val="-2"/>
        </w:rPr>
        <w:t xml:space="preserve"> </w:t>
      </w:r>
      <w:r>
        <w:t>Director</w:t>
      </w:r>
      <w:r>
        <w:rPr>
          <w:spacing w:val="-5"/>
        </w:rPr>
        <w:t xml:space="preserve"> </w:t>
      </w:r>
      <w:r>
        <w:t>Rhea</w:t>
      </w:r>
      <w:r>
        <w:rPr>
          <w:spacing w:val="-2"/>
        </w:rPr>
        <w:t xml:space="preserve"> </w:t>
      </w:r>
      <w:r>
        <w:t>Moss-</w:t>
      </w:r>
      <w:r>
        <w:rPr>
          <w:spacing w:val="-2"/>
        </w:rPr>
        <w:t>Christian,</w:t>
      </w:r>
    </w:p>
    <w:p w14:paraId="7D307707" w14:textId="77777777" w:rsidR="00035E50" w:rsidRDefault="00035E50">
      <w:pPr>
        <w:pStyle w:val="BodyText"/>
      </w:pPr>
    </w:p>
    <w:p w14:paraId="7D307708" w14:textId="77777777" w:rsidR="00035E50" w:rsidRDefault="002E5CC2">
      <w:pPr>
        <w:pStyle w:val="Heading1"/>
      </w:pPr>
      <w:r>
        <w:t>Draft</w:t>
      </w:r>
      <w:r>
        <w:rPr>
          <w:spacing w:val="-8"/>
        </w:rPr>
        <w:t xml:space="preserve"> </w:t>
      </w:r>
      <w:r>
        <w:t>outline</w:t>
      </w:r>
      <w:r>
        <w:rPr>
          <w:spacing w:val="-5"/>
        </w:rPr>
        <w:t xml:space="preserve"> </w:t>
      </w:r>
      <w:r>
        <w:t>for</w:t>
      </w:r>
      <w:r>
        <w:rPr>
          <w:spacing w:val="-4"/>
        </w:rPr>
        <w:t xml:space="preserve"> </w:t>
      </w:r>
      <w:r>
        <w:t>a</w:t>
      </w:r>
      <w:r>
        <w:rPr>
          <w:spacing w:val="-4"/>
        </w:rPr>
        <w:t xml:space="preserve"> </w:t>
      </w:r>
      <w:r>
        <w:t>south</w:t>
      </w:r>
      <w:r>
        <w:rPr>
          <w:spacing w:val="-5"/>
        </w:rPr>
        <w:t xml:space="preserve"> </w:t>
      </w:r>
      <w:r>
        <w:t>Pacific</w:t>
      </w:r>
      <w:r>
        <w:rPr>
          <w:spacing w:val="-4"/>
        </w:rPr>
        <w:t xml:space="preserve"> </w:t>
      </w:r>
      <w:r>
        <w:t>albacore</w:t>
      </w:r>
      <w:r>
        <w:rPr>
          <w:spacing w:val="-5"/>
        </w:rPr>
        <w:t xml:space="preserve"> </w:t>
      </w:r>
      <w:r>
        <w:t>CMM</w:t>
      </w:r>
      <w:r>
        <w:rPr>
          <w:spacing w:val="-4"/>
        </w:rPr>
        <w:t xml:space="preserve"> </w:t>
      </w:r>
      <w:r>
        <w:t>that</w:t>
      </w:r>
      <w:r>
        <w:rPr>
          <w:spacing w:val="-4"/>
        </w:rPr>
        <w:t xml:space="preserve"> </w:t>
      </w:r>
      <w:r>
        <w:t>implements</w:t>
      </w:r>
      <w:r>
        <w:rPr>
          <w:spacing w:val="-6"/>
        </w:rPr>
        <w:t xml:space="preserve"> </w:t>
      </w:r>
      <w:r>
        <w:t>the</w:t>
      </w:r>
      <w:r>
        <w:rPr>
          <w:spacing w:val="-5"/>
        </w:rPr>
        <w:t xml:space="preserve"> </w:t>
      </w:r>
      <w:r>
        <w:t>Management</w:t>
      </w:r>
      <w:r>
        <w:rPr>
          <w:spacing w:val="-4"/>
        </w:rPr>
        <w:t xml:space="preserve"> </w:t>
      </w:r>
      <w:r>
        <w:rPr>
          <w:spacing w:val="-2"/>
        </w:rPr>
        <w:t>Procedure</w:t>
      </w:r>
      <w:r>
        <w:rPr>
          <w:spacing w:val="-2"/>
          <w:vertAlign w:val="superscript"/>
        </w:rPr>
        <w:t>1</w:t>
      </w:r>
    </w:p>
    <w:p w14:paraId="7D307709" w14:textId="77777777" w:rsidR="00035E50" w:rsidRDefault="00035E50">
      <w:pPr>
        <w:pStyle w:val="BodyText"/>
        <w:spacing w:before="1"/>
        <w:rPr>
          <w:b/>
        </w:rPr>
      </w:pPr>
    </w:p>
    <w:p w14:paraId="7D30770A" w14:textId="400DFDB1" w:rsidR="00035E50" w:rsidRDefault="002E5CC2">
      <w:pPr>
        <w:pStyle w:val="BodyText"/>
        <w:ind w:left="140" w:right="181"/>
      </w:pPr>
      <w:r>
        <w:t>This proposal is made on behalf of the 6 members of the South Pacific Group (SPG)</w:t>
      </w:r>
      <w:r>
        <w:rPr>
          <w:vertAlign w:val="superscript"/>
        </w:rPr>
        <w:t>2</w:t>
      </w:r>
      <w:r>
        <w:t>. The WCPFC South Pacific Albacore roadmap identifies the need for two conservation and management measure</w:t>
      </w:r>
      <w:ins w:id="2" w:author="Pamela Maru" w:date="2024-11-29T16:34:00Z" w16du:dateUtc="2024-11-30T02:34:00Z">
        <w:r w:rsidR="00D208B6">
          <w:t>s</w:t>
        </w:r>
      </w:ins>
      <w:r>
        <w:t xml:space="preserve"> (CMM)</w:t>
      </w:r>
      <w:del w:id="3" w:author="Pamela Maru" w:date="2024-11-29T16:35:00Z" w16du:dateUtc="2024-11-30T02:35:00Z">
        <w:r w:rsidDel="00D208B6">
          <w:delText>s</w:delText>
        </w:r>
      </w:del>
      <w:r>
        <w:t>: One</w:t>
      </w:r>
      <w:r>
        <w:rPr>
          <w:spacing w:val="-2"/>
        </w:rPr>
        <w:t xml:space="preserve"> </w:t>
      </w:r>
      <w:r>
        <w:t>CMM</w:t>
      </w:r>
      <w:r>
        <w:rPr>
          <w:spacing w:val="-2"/>
        </w:rPr>
        <w:t xml:space="preserve"> </w:t>
      </w:r>
      <w:r>
        <w:t>defines</w:t>
      </w:r>
      <w:r>
        <w:rPr>
          <w:spacing w:val="-4"/>
        </w:rPr>
        <w:t xml:space="preserve"> </w:t>
      </w:r>
      <w:r>
        <w:t>the</w:t>
      </w:r>
      <w:r>
        <w:rPr>
          <w:spacing w:val="-4"/>
        </w:rPr>
        <w:t xml:space="preserve"> </w:t>
      </w:r>
      <w:r>
        <w:t>management</w:t>
      </w:r>
      <w:r>
        <w:rPr>
          <w:spacing w:val="-2"/>
        </w:rPr>
        <w:t xml:space="preserve"> </w:t>
      </w:r>
      <w:r>
        <w:t>procedure</w:t>
      </w:r>
      <w:r>
        <w:rPr>
          <w:spacing w:val="-4"/>
        </w:rPr>
        <w:t xml:space="preserve"> </w:t>
      </w:r>
      <w:r>
        <w:t>(MP;</w:t>
      </w:r>
      <w:r>
        <w:rPr>
          <w:spacing w:val="-3"/>
        </w:rPr>
        <w:t xml:space="preserve"> </w:t>
      </w:r>
      <w:r>
        <w:t>scheduled</w:t>
      </w:r>
      <w:r>
        <w:rPr>
          <w:spacing w:val="-3"/>
        </w:rPr>
        <w:t xml:space="preserve"> </w:t>
      </w:r>
      <w:r>
        <w:t>for</w:t>
      </w:r>
      <w:r>
        <w:rPr>
          <w:spacing w:val="-5"/>
        </w:rPr>
        <w:t xml:space="preserve"> </w:t>
      </w:r>
      <w:r>
        <w:t>2024)</w:t>
      </w:r>
      <w:r>
        <w:rPr>
          <w:spacing w:val="-2"/>
        </w:rPr>
        <w:t xml:space="preserve"> </w:t>
      </w:r>
      <w:r>
        <w:t>and</w:t>
      </w:r>
      <w:r>
        <w:rPr>
          <w:spacing w:val="-3"/>
        </w:rPr>
        <w:t xml:space="preserve"> </w:t>
      </w:r>
      <w:r>
        <w:t>a</w:t>
      </w:r>
      <w:r>
        <w:rPr>
          <w:spacing w:val="-4"/>
        </w:rPr>
        <w:t xml:space="preserve"> </w:t>
      </w:r>
      <w:r>
        <w:t>second</w:t>
      </w:r>
      <w:r>
        <w:rPr>
          <w:spacing w:val="-3"/>
        </w:rPr>
        <w:t xml:space="preserve"> </w:t>
      </w:r>
      <w:r>
        <w:t>CMM</w:t>
      </w:r>
      <w:r>
        <w:rPr>
          <w:spacing w:val="-2"/>
        </w:rPr>
        <w:t xml:space="preserve"> </w:t>
      </w:r>
      <w:r>
        <w:t>defines</w:t>
      </w:r>
      <w:r>
        <w:rPr>
          <w:spacing w:val="-4"/>
        </w:rPr>
        <w:t xml:space="preserve"> </w:t>
      </w:r>
      <w:r>
        <w:t>the management arrangements to implement that MP (scheduled for 2025). A proposal for the management procedure has been provided for the consideration of WCPFC21 and the SPG would also like to offer some initial thoughts on what might be contained in the management arrangement for implementing that MP. This would be a new measure that replaces CMM 2015-02 that we consider to be ineffective and inappropriate as an implementing measure.</w:t>
      </w:r>
    </w:p>
    <w:p w14:paraId="7D30770B" w14:textId="77777777" w:rsidR="00035E50" w:rsidRDefault="00035E50">
      <w:pPr>
        <w:pStyle w:val="BodyText"/>
        <w:spacing w:before="8"/>
        <w:rPr>
          <w:sz w:val="19"/>
        </w:rPr>
      </w:pPr>
    </w:p>
    <w:p w14:paraId="7D30770C" w14:textId="77777777" w:rsidR="00035E50" w:rsidRDefault="002E5CC2">
      <w:pPr>
        <w:pStyle w:val="BodyText"/>
        <w:ind w:left="140" w:right="285"/>
        <w:jc w:val="both"/>
      </w:pPr>
      <w:r>
        <w:t>We assume</w:t>
      </w:r>
      <w:r>
        <w:rPr>
          <w:spacing w:val="-1"/>
        </w:rPr>
        <w:t xml:space="preserve"> </w:t>
      </w:r>
      <w:r>
        <w:t>that</w:t>
      </w:r>
      <w:r>
        <w:rPr>
          <w:spacing w:val="-2"/>
        </w:rPr>
        <w:t xml:space="preserve"> </w:t>
      </w:r>
      <w:r>
        <w:t>the</w:t>
      </w:r>
      <w:r>
        <w:rPr>
          <w:spacing w:val="-1"/>
        </w:rPr>
        <w:t xml:space="preserve"> </w:t>
      </w:r>
      <w:r>
        <w:t>MP will produce a</w:t>
      </w:r>
      <w:r>
        <w:rPr>
          <w:spacing w:val="-2"/>
        </w:rPr>
        <w:t xml:space="preserve"> </w:t>
      </w:r>
      <w:r>
        <w:t>total annual catch (TAC) for</w:t>
      </w:r>
      <w:r>
        <w:rPr>
          <w:spacing w:val="-2"/>
        </w:rPr>
        <w:t xml:space="preserve"> </w:t>
      </w:r>
      <w:r>
        <w:t>SPA for</w:t>
      </w:r>
      <w:r>
        <w:rPr>
          <w:spacing w:val="-1"/>
        </w:rPr>
        <w:t xml:space="preserve"> </w:t>
      </w:r>
      <w:r>
        <w:t>the forthcoming three-year period.</w:t>
      </w:r>
      <w:r>
        <w:rPr>
          <w:spacing w:val="40"/>
        </w:rPr>
        <w:t xml:space="preserve"> </w:t>
      </w:r>
      <w:r>
        <w:t>The</w:t>
      </w:r>
      <w:r>
        <w:rPr>
          <w:spacing w:val="-3"/>
        </w:rPr>
        <w:t xml:space="preserve"> </w:t>
      </w:r>
      <w:r>
        <w:t>MP</w:t>
      </w:r>
      <w:r>
        <w:rPr>
          <w:spacing w:val="-2"/>
        </w:rPr>
        <w:t xml:space="preserve"> </w:t>
      </w:r>
      <w:r>
        <w:t>CMM</w:t>
      </w:r>
      <w:r>
        <w:rPr>
          <w:spacing w:val="-2"/>
        </w:rPr>
        <w:t xml:space="preserve"> </w:t>
      </w:r>
      <w:r>
        <w:t>will</w:t>
      </w:r>
      <w:r>
        <w:rPr>
          <w:spacing w:val="-4"/>
        </w:rPr>
        <w:t xml:space="preserve"> </w:t>
      </w:r>
      <w:r>
        <w:t>contain</w:t>
      </w:r>
      <w:r>
        <w:rPr>
          <w:spacing w:val="-2"/>
        </w:rPr>
        <w:t xml:space="preserve"> </w:t>
      </w:r>
      <w:r>
        <w:t>no details</w:t>
      </w:r>
      <w:r>
        <w:rPr>
          <w:spacing w:val="-3"/>
        </w:rPr>
        <w:t xml:space="preserve"> </w:t>
      </w:r>
      <w:r>
        <w:t>of</w:t>
      </w:r>
      <w:r>
        <w:rPr>
          <w:spacing w:val="-1"/>
        </w:rPr>
        <w:t xml:space="preserve"> </w:t>
      </w:r>
      <w:r>
        <w:t>how the TAC</w:t>
      </w:r>
      <w:r>
        <w:rPr>
          <w:spacing w:val="-4"/>
        </w:rPr>
        <w:t xml:space="preserve"> </w:t>
      </w:r>
      <w:r>
        <w:t>will</w:t>
      </w:r>
      <w:r>
        <w:rPr>
          <w:spacing w:val="-1"/>
        </w:rPr>
        <w:t xml:space="preserve"> </w:t>
      </w:r>
      <w:r>
        <w:t>be achieved</w:t>
      </w:r>
      <w:r>
        <w:rPr>
          <w:spacing w:val="-1"/>
        </w:rPr>
        <w:t xml:space="preserve"> </w:t>
      </w:r>
      <w:r>
        <w:t>(allocation,</w:t>
      </w:r>
      <w:r>
        <w:rPr>
          <w:spacing w:val="-1"/>
        </w:rPr>
        <w:t xml:space="preserve"> </w:t>
      </w:r>
      <w:r>
        <w:t>limits</w:t>
      </w:r>
      <w:r>
        <w:rPr>
          <w:spacing w:val="-3"/>
        </w:rPr>
        <w:t xml:space="preserve"> </w:t>
      </w:r>
      <w:proofErr w:type="spellStart"/>
      <w:r>
        <w:t>etc</w:t>
      </w:r>
      <w:proofErr w:type="spellEnd"/>
      <w:r>
        <w:t>)</w:t>
      </w:r>
      <w:r>
        <w:rPr>
          <w:spacing w:val="-1"/>
        </w:rPr>
        <w:t xml:space="preserve"> </w:t>
      </w:r>
      <w:r>
        <w:t>but will</w:t>
      </w:r>
      <w:r>
        <w:rPr>
          <w:spacing w:val="-2"/>
        </w:rPr>
        <w:t xml:space="preserve"> </w:t>
      </w:r>
      <w:r>
        <w:t>acknowledge</w:t>
      </w:r>
      <w:r>
        <w:rPr>
          <w:spacing w:val="-1"/>
        </w:rPr>
        <w:t xml:space="preserve"> </w:t>
      </w:r>
      <w:r>
        <w:t>that</w:t>
      </w:r>
      <w:r>
        <w:rPr>
          <w:spacing w:val="-5"/>
        </w:rPr>
        <w:t xml:space="preserve"> </w:t>
      </w:r>
      <w:r>
        <w:t>the</w:t>
      </w:r>
      <w:r>
        <w:rPr>
          <w:spacing w:val="-6"/>
        </w:rPr>
        <w:t xml:space="preserve"> </w:t>
      </w:r>
      <w:r>
        <w:t>management</w:t>
      </w:r>
      <w:r>
        <w:rPr>
          <w:spacing w:val="-4"/>
        </w:rPr>
        <w:t xml:space="preserve"> </w:t>
      </w:r>
      <w:r>
        <w:t>arrangements</w:t>
      </w:r>
      <w:r>
        <w:rPr>
          <w:spacing w:val="-2"/>
        </w:rPr>
        <w:t xml:space="preserve"> </w:t>
      </w:r>
      <w:r>
        <w:t>may</w:t>
      </w:r>
      <w:r>
        <w:rPr>
          <w:spacing w:val="-2"/>
        </w:rPr>
        <w:t xml:space="preserve"> </w:t>
      </w:r>
      <w:r>
        <w:t>include</w:t>
      </w:r>
      <w:r>
        <w:rPr>
          <w:spacing w:val="-4"/>
        </w:rPr>
        <w:t xml:space="preserve"> </w:t>
      </w:r>
      <w:r>
        <w:t>catch,</w:t>
      </w:r>
      <w:r>
        <w:rPr>
          <w:spacing w:val="-4"/>
        </w:rPr>
        <w:t xml:space="preserve"> </w:t>
      </w:r>
      <w:r>
        <w:t>effort</w:t>
      </w:r>
      <w:r>
        <w:rPr>
          <w:spacing w:val="-4"/>
        </w:rPr>
        <w:t xml:space="preserve"> </w:t>
      </w:r>
      <w:r>
        <w:t>and</w:t>
      </w:r>
      <w:r>
        <w:rPr>
          <w:spacing w:val="-3"/>
        </w:rPr>
        <w:t xml:space="preserve"> </w:t>
      </w:r>
      <w:r>
        <w:t>other</w:t>
      </w:r>
      <w:r>
        <w:rPr>
          <w:spacing w:val="-5"/>
        </w:rPr>
        <w:t xml:space="preserve"> </w:t>
      </w:r>
      <w:r>
        <w:t>mechanisms of control.</w:t>
      </w:r>
    </w:p>
    <w:p w14:paraId="7D30770D" w14:textId="77777777" w:rsidR="00035E50" w:rsidRDefault="00035E50">
      <w:pPr>
        <w:pStyle w:val="BodyText"/>
        <w:spacing w:before="9"/>
        <w:rPr>
          <w:sz w:val="19"/>
        </w:rPr>
      </w:pPr>
    </w:p>
    <w:p w14:paraId="7D30770E" w14:textId="77777777" w:rsidR="00035E50" w:rsidRDefault="002E5CC2">
      <w:pPr>
        <w:pStyle w:val="BodyText"/>
        <w:ind w:left="140"/>
        <w:jc w:val="both"/>
      </w:pPr>
      <w:r>
        <w:t>The</w:t>
      </w:r>
      <w:r>
        <w:rPr>
          <w:spacing w:val="-3"/>
        </w:rPr>
        <w:t xml:space="preserve"> </w:t>
      </w:r>
      <w:r>
        <w:t>SPG</w:t>
      </w:r>
      <w:r>
        <w:rPr>
          <w:spacing w:val="-3"/>
        </w:rPr>
        <w:t xml:space="preserve"> </w:t>
      </w:r>
      <w:r>
        <w:t>offer</w:t>
      </w:r>
      <w:r>
        <w:rPr>
          <w:spacing w:val="-3"/>
        </w:rPr>
        <w:t xml:space="preserve"> </w:t>
      </w:r>
      <w:r>
        <w:t>up</w:t>
      </w:r>
      <w:r>
        <w:rPr>
          <w:spacing w:val="-4"/>
        </w:rPr>
        <w:t xml:space="preserve"> </w:t>
      </w:r>
      <w:r>
        <w:t>the</w:t>
      </w:r>
      <w:r>
        <w:rPr>
          <w:spacing w:val="-2"/>
        </w:rPr>
        <w:t xml:space="preserve"> </w:t>
      </w:r>
      <w:r>
        <w:t>following</w:t>
      </w:r>
      <w:r>
        <w:rPr>
          <w:spacing w:val="-5"/>
        </w:rPr>
        <w:t xml:space="preserve"> </w:t>
      </w:r>
      <w:r>
        <w:t>for</w:t>
      </w:r>
      <w:r>
        <w:rPr>
          <w:spacing w:val="-5"/>
        </w:rPr>
        <w:t xml:space="preserve"> </w:t>
      </w:r>
      <w:r>
        <w:t>consideration</w:t>
      </w:r>
      <w:r>
        <w:rPr>
          <w:spacing w:val="-7"/>
        </w:rPr>
        <w:t xml:space="preserve"> </w:t>
      </w:r>
      <w:r>
        <w:t>in</w:t>
      </w:r>
      <w:r>
        <w:rPr>
          <w:spacing w:val="-3"/>
        </w:rPr>
        <w:t xml:space="preserve"> </w:t>
      </w:r>
      <w:r>
        <w:t>the</w:t>
      </w:r>
      <w:r>
        <w:rPr>
          <w:spacing w:val="-2"/>
        </w:rPr>
        <w:t xml:space="preserve"> </w:t>
      </w:r>
      <w:r>
        <w:t>development</w:t>
      </w:r>
      <w:r>
        <w:rPr>
          <w:spacing w:val="-5"/>
        </w:rPr>
        <w:t xml:space="preserve"> </w:t>
      </w:r>
      <w:r>
        <w:t>of</w:t>
      </w:r>
      <w:r>
        <w:rPr>
          <w:spacing w:val="-3"/>
        </w:rPr>
        <w:t xml:space="preserve"> </w:t>
      </w:r>
      <w:r>
        <w:t>a</w:t>
      </w:r>
      <w:r>
        <w:rPr>
          <w:spacing w:val="-3"/>
        </w:rPr>
        <w:t xml:space="preserve"> </w:t>
      </w:r>
      <w:r>
        <w:t>new</w:t>
      </w:r>
      <w:r>
        <w:rPr>
          <w:spacing w:val="-2"/>
        </w:rPr>
        <w:t xml:space="preserve"> </w:t>
      </w:r>
      <w:r>
        <w:t>implementing</w:t>
      </w:r>
      <w:r>
        <w:rPr>
          <w:spacing w:val="-3"/>
        </w:rPr>
        <w:t xml:space="preserve"> </w:t>
      </w:r>
      <w:r>
        <w:rPr>
          <w:spacing w:val="-4"/>
        </w:rPr>
        <w:t>CMM:</w:t>
      </w:r>
    </w:p>
    <w:p w14:paraId="7D30770F" w14:textId="77777777" w:rsidR="00035E50" w:rsidRDefault="00035E50">
      <w:pPr>
        <w:pStyle w:val="BodyText"/>
        <w:spacing w:before="6"/>
        <w:rPr>
          <w:sz w:val="19"/>
        </w:rPr>
      </w:pPr>
    </w:p>
    <w:p w14:paraId="7D307710" w14:textId="77777777" w:rsidR="00035E50" w:rsidRDefault="002E5CC2">
      <w:pPr>
        <w:pStyle w:val="Heading1"/>
        <w:spacing w:before="1"/>
        <w:jc w:val="both"/>
      </w:pPr>
      <w:r>
        <w:t>Guiding</w:t>
      </w:r>
      <w:r>
        <w:rPr>
          <w:spacing w:val="-6"/>
        </w:rPr>
        <w:t xml:space="preserve"> </w:t>
      </w:r>
      <w:r>
        <w:rPr>
          <w:spacing w:val="-2"/>
        </w:rPr>
        <w:t>Principles</w:t>
      </w:r>
    </w:p>
    <w:p w14:paraId="7D307711" w14:textId="77777777" w:rsidR="00035E50" w:rsidRDefault="00035E50">
      <w:pPr>
        <w:pStyle w:val="BodyText"/>
        <w:rPr>
          <w:b/>
        </w:rPr>
      </w:pPr>
    </w:p>
    <w:p w14:paraId="7D307712" w14:textId="77777777" w:rsidR="00035E50" w:rsidRDefault="002E5CC2">
      <w:pPr>
        <w:pStyle w:val="ListParagraph"/>
        <w:numPr>
          <w:ilvl w:val="0"/>
          <w:numId w:val="1"/>
        </w:numPr>
        <w:tabs>
          <w:tab w:val="left" w:pos="861"/>
        </w:tabs>
        <w:ind w:hanging="361"/>
      </w:pPr>
      <w:r>
        <w:t>Applies</w:t>
      </w:r>
      <w:r>
        <w:rPr>
          <w:spacing w:val="-2"/>
        </w:rPr>
        <w:t xml:space="preserve"> </w:t>
      </w:r>
      <w:r>
        <w:t>in</w:t>
      </w:r>
      <w:r>
        <w:rPr>
          <w:spacing w:val="-3"/>
        </w:rPr>
        <w:t xml:space="preserve"> </w:t>
      </w:r>
      <w:r>
        <w:t>EEZs</w:t>
      </w:r>
      <w:r>
        <w:rPr>
          <w:spacing w:val="-2"/>
        </w:rPr>
        <w:t xml:space="preserve"> </w:t>
      </w:r>
      <w:r>
        <w:t>and</w:t>
      </w:r>
      <w:r>
        <w:rPr>
          <w:spacing w:val="-3"/>
        </w:rPr>
        <w:t xml:space="preserve"> </w:t>
      </w:r>
      <w:r>
        <w:t>high</w:t>
      </w:r>
      <w:r>
        <w:rPr>
          <w:spacing w:val="-3"/>
        </w:rPr>
        <w:t xml:space="preserve"> </w:t>
      </w:r>
      <w:r>
        <w:t>seas</w:t>
      </w:r>
      <w:r>
        <w:rPr>
          <w:spacing w:val="-2"/>
        </w:rPr>
        <w:t xml:space="preserve"> </w:t>
      </w:r>
      <w:r>
        <w:t>throughout</w:t>
      </w:r>
      <w:r>
        <w:rPr>
          <w:spacing w:val="-2"/>
        </w:rPr>
        <w:t xml:space="preserve"> </w:t>
      </w:r>
      <w:r>
        <w:t>the</w:t>
      </w:r>
      <w:r>
        <w:rPr>
          <w:spacing w:val="-5"/>
        </w:rPr>
        <w:t xml:space="preserve"> </w:t>
      </w:r>
      <w:r>
        <w:t>range</w:t>
      </w:r>
      <w:r>
        <w:rPr>
          <w:spacing w:val="-4"/>
        </w:rPr>
        <w:t xml:space="preserve"> </w:t>
      </w:r>
      <w:r>
        <w:t>of</w:t>
      </w:r>
      <w:r>
        <w:rPr>
          <w:spacing w:val="-4"/>
        </w:rPr>
        <w:t xml:space="preserve"> </w:t>
      </w:r>
      <w:r>
        <w:t>the</w:t>
      </w:r>
      <w:r>
        <w:rPr>
          <w:spacing w:val="-2"/>
        </w:rPr>
        <w:t xml:space="preserve"> </w:t>
      </w:r>
      <w:r>
        <w:t>stock</w:t>
      </w:r>
      <w:r>
        <w:rPr>
          <w:spacing w:val="-4"/>
        </w:rPr>
        <w:t xml:space="preserve"> </w:t>
      </w:r>
      <w:r>
        <w:t>in</w:t>
      </w:r>
      <w:r>
        <w:rPr>
          <w:spacing w:val="-2"/>
        </w:rPr>
        <w:t xml:space="preserve"> </w:t>
      </w:r>
      <w:r>
        <w:t>the</w:t>
      </w:r>
      <w:r>
        <w:rPr>
          <w:spacing w:val="-4"/>
        </w:rPr>
        <w:t xml:space="preserve"> </w:t>
      </w:r>
      <w:r>
        <w:t>WCPF-</w:t>
      </w:r>
      <w:r>
        <w:rPr>
          <w:spacing w:val="-5"/>
        </w:rPr>
        <w:t>CA.</w:t>
      </w:r>
    </w:p>
    <w:p w14:paraId="7D307713" w14:textId="77777777" w:rsidR="00035E50" w:rsidRDefault="002E5CC2">
      <w:pPr>
        <w:pStyle w:val="ListParagraph"/>
        <w:numPr>
          <w:ilvl w:val="0"/>
          <w:numId w:val="1"/>
        </w:numPr>
        <w:tabs>
          <w:tab w:val="left" w:pos="861"/>
        </w:tabs>
        <w:ind w:hanging="361"/>
      </w:pPr>
      <w:r>
        <w:t>Reflects</w:t>
      </w:r>
      <w:r>
        <w:rPr>
          <w:spacing w:val="-5"/>
        </w:rPr>
        <w:t xml:space="preserve"> </w:t>
      </w:r>
      <w:r>
        <w:t>current</w:t>
      </w:r>
      <w:r>
        <w:rPr>
          <w:spacing w:val="-4"/>
        </w:rPr>
        <w:t xml:space="preserve"> </w:t>
      </w:r>
      <w:r>
        <w:t>best</w:t>
      </w:r>
      <w:r>
        <w:rPr>
          <w:spacing w:val="-3"/>
        </w:rPr>
        <w:t xml:space="preserve"> </w:t>
      </w:r>
      <w:r>
        <w:t>understanding</w:t>
      </w:r>
      <w:r>
        <w:rPr>
          <w:spacing w:val="-5"/>
        </w:rPr>
        <w:t xml:space="preserve"> </w:t>
      </w:r>
      <w:r>
        <w:t>of</w:t>
      </w:r>
      <w:r>
        <w:rPr>
          <w:spacing w:val="-3"/>
        </w:rPr>
        <w:t xml:space="preserve"> </w:t>
      </w:r>
      <w:r>
        <w:t>SPA</w:t>
      </w:r>
      <w:r>
        <w:rPr>
          <w:spacing w:val="-4"/>
        </w:rPr>
        <w:t xml:space="preserve"> </w:t>
      </w:r>
      <w:r>
        <w:t>science</w:t>
      </w:r>
      <w:r>
        <w:rPr>
          <w:spacing w:val="-3"/>
        </w:rPr>
        <w:t xml:space="preserve"> </w:t>
      </w:r>
      <w:r>
        <w:t>and</w:t>
      </w:r>
      <w:r>
        <w:rPr>
          <w:spacing w:val="-4"/>
        </w:rPr>
        <w:t xml:space="preserve"> </w:t>
      </w:r>
      <w:r>
        <w:t>its</w:t>
      </w:r>
      <w:r>
        <w:rPr>
          <w:spacing w:val="-3"/>
        </w:rPr>
        <w:t xml:space="preserve"> </w:t>
      </w:r>
      <w:r>
        <w:t>assessed</w:t>
      </w:r>
      <w:r>
        <w:rPr>
          <w:spacing w:val="-4"/>
        </w:rPr>
        <w:t xml:space="preserve"> </w:t>
      </w:r>
      <w:r>
        <w:rPr>
          <w:spacing w:val="-2"/>
        </w:rPr>
        <w:t>status.</w:t>
      </w:r>
    </w:p>
    <w:p w14:paraId="7D307714" w14:textId="149A8B76" w:rsidR="00035E50" w:rsidRDefault="002E5CC2">
      <w:pPr>
        <w:pStyle w:val="ListParagraph"/>
        <w:numPr>
          <w:ilvl w:val="0"/>
          <w:numId w:val="1"/>
        </w:numPr>
        <w:tabs>
          <w:tab w:val="left" w:pos="861"/>
        </w:tabs>
        <w:spacing w:before="1"/>
        <w:ind w:right="438"/>
      </w:pPr>
      <w:r>
        <w:t>Prevents</w:t>
      </w:r>
      <w:r>
        <w:rPr>
          <w:spacing w:val="-4"/>
        </w:rPr>
        <w:t xml:space="preserve"> </w:t>
      </w:r>
      <w:r>
        <w:t>further</w:t>
      </w:r>
      <w:r>
        <w:rPr>
          <w:spacing w:val="-3"/>
        </w:rPr>
        <w:t xml:space="preserve"> </w:t>
      </w:r>
      <w:r>
        <w:t>decreases</w:t>
      </w:r>
      <w:r>
        <w:rPr>
          <w:spacing w:val="-4"/>
        </w:rPr>
        <w:t xml:space="preserve"> </w:t>
      </w:r>
      <w:r>
        <w:t>in</w:t>
      </w:r>
      <w:r>
        <w:rPr>
          <w:spacing w:val="-3"/>
        </w:rPr>
        <w:t xml:space="preserve"> </w:t>
      </w:r>
      <w:r>
        <w:t>vulnerable</w:t>
      </w:r>
      <w:r>
        <w:rPr>
          <w:spacing w:val="-5"/>
        </w:rPr>
        <w:t xml:space="preserve"> </w:t>
      </w:r>
      <w:r>
        <w:t>biomass</w:t>
      </w:r>
      <w:r>
        <w:rPr>
          <w:spacing w:val="-3"/>
        </w:rPr>
        <w:t xml:space="preserve"> </w:t>
      </w:r>
      <w:r>
        <w:t>in</w:t>
      </w:r>
      <w:r>
        <w:rPr>
          <w:spacing w:val="-5"/>
        </w:rPr>
        <w:t xml:space="preserve"> </w:t>
      </w:r>
      <w:r>
        <w:t>order</w:t>
      </w:r>
      <w:r>
        <w:rPr>
          <w:spacing w:val="-3"/>
        </w:rPr>
        <w:t xml:space="preserve"> </w:t>
      </w:r>
      <w:r>
        <w:t>to</w:t>
      </w:r>
      <w:r>
        <w:rPr>
          <w:spacing w:val="-2"/>
        </w:rPr>
        <w:t xml:space="preserve"> </w:t>
      </w:r>
      <w:r>
        <w:t>sustain/improve</w:t>
      </w:r>
      <w:r>
        <w:rPr>
          <w:spacing w:val="-2"/>
        </w:rPr>
        <w:t xml:space="preserve"> </w:t>
      </w:r>
      <w:r>
        <w:t>catch</w:t>
      </w:r>
      <w:r>
        <w:rPr>
          <w:spacing w:val="-3"/>
        </w:rPr>
        <w:t xml:space="preserve"> </w:t>
      </w:r>
      <w:r>
        <w:t>rates</w:t>
      </w:r>
      <w:r>
        <w:rPr>
          <w:spacing w:val="-4"/>
        </w:rPr>
        <w:t xml:space="preserve"> </w:t>
      </w:r>
      <w:r>
        <w:t xml:space="preserve">and support improving economic conditions for SIDS domestic fleets and </w:t>
      </w:r>
      <w:ins w:id="4" w:author="Pamela Maru" w:date="2024-11-29T14:49:00Z" w16du:dateUtc="2024-11-30T00:49:00Z">
        <w:r w:rsidR="00FA74CB">
          <w:t xml:space="preserve">relevant </w:t>
        </w:r>
      </w:ins>
      <w:r>
        <w:t>national fisheries.</w:t>
      </w:r>
    </w:p>
    <w:p w14:paraId="7D307715" w14:textId="77777777" w:rsidR="00035E50" w:rsidRDefault="002E5CC2">
      <w:pPr>
        <w:pStyle w:val="ListParagraph"/>
        <w:numPr>
          <w:ilvl w:val="0"/>
          <w:numId w:val="1"/>
        </w:numPr>
        <w:tabs>
          <w:tab w:val="left" w:pos="861"/>
        </w:tabs>
        <w:ind w:right="829"/>
      </w:pPr>
      <w:r>
        <w:t>Accommodates</w:t>
      </w:r>
      <w:r>
        <w:rPr>
          <w:spacing w:val="-4"/>
        </w:rPr>
        <w:t xml:space="preserve"> </w:t>
      </w:r>
      <w:r>
        <w:t>subregional</w:t>
      </w:r>
      <w:r>
        <w:rPr>
          <w:spacing w:val="-4"/>
        </w:rPr>
        <w:t xml:space="preserve"> </w:t>
      </w:r>
      <w:r>
        <w:t>zone-based</w:t>
      </w:r>
      <w:r>
        <w:rPr>
          <w:spacing w:val="-6"/>
        </w:rPr>
        <w:t xml:space="preserve"> </w:t>
      </w:r>
      <w:r>
        <w:t>management</w:t>
      </w:r>
      <w:r>
        <w:rPr>
          <w:spacing w:val="-5"/>
        </w:rPr>
        <w:t xml:space="preserve"> </w:t>
      </w:r>
      <w:r>
        <w:t>approaches</w:t>
      </w:r>
      <w:r>
        <w:rPr>
          <w:spacing w:val="-4"/>
        </w:rPr>
        <w:t xml:space="preserve"> </w:t>
      </w:r>
      <w:r>
        <w:t>and</w:t>
      </w:r>
      <w:r>
        <w:rPr>
          <w:spacing w:val="-4"/>
        </w:rPr>
        <w:t xml:space="preserve"> </w:t>
      </w:r>
      <w:r>
        <w:t>limits</w:t>
      </w:r>
      <w:r>
        <w:rPr>
          <w:spacing w:val="-4"/>
        </w:rPr>
        <w:t xml:space="preserve"> </w:t>
      </w:r>
      <w:r>
        <w:t>and</w:t>
      </w:r>
      <w:r>
        <w:rPr>
          <w:spacing w:val="-6"/>
        </w:rPr>
        <w:t xml:space="preserve"> </w:t>
      </w:r>
      <w:r>
        <w:t>ensures compatible management and limits on the high seas.</w:t>
      </w:r>
    </w:p>
    <w:p w14:paraId="7D307716" w14:textId="621D71F2" w:rsidR="00035E50" w:rsidRDefault="002E5CC2">
      <w:pPr>
        <w:pStyle w:val="ListParagraph"/>
        <w:numPr>
          <w:ilvl w:val="0"/>
          <w:numId w:val="1"/>
        </w:numPr>
        <w:tabs>
          <w:tab w:val="left" w:pos="861"/>
        </w:tabs>
        <w:spacing w:before="1"/>
        <w:ind w:right="715"/>
      </w:pPr>
      <w:proofErr w:type="spellStart"/>
      <w:r>
        <w:t>Recognises</w:t>
      </w:r>
      <w:proofErr w:type="spellEnd"/>
      <w:r>
        <w:rPr>
          <w:spacing w:val="-3"/>
        </w:rPr>
        <w:t xml:space="preserve"> </w:t>
      </w:r>
      <w:r>
        <w:t>the</w:t>
      </w:r>
      <w:r>
        <w:rPr>
          <w:spacing w:val="-2"/>
        </w:rPr>
        <w:t xml:space="preserve"> </w:t>
      </w:r>
      <w:r>
        <w:t>sovereign</w:t>
      </w:r>
      <w:r>
        <w:rPr>
          <w:spacing w:val="-5"/>
        </w:rPr>
        <w:t xml:space="preserve"> </w:t>
      </w:r>
      <w:r>
        <w:t>rights</w:t>
      </w:r>
      <w:r>
        <w:rPr>
          <w:spacing w:val="-2"/>
        </w:rPr>
        <w:t xml:space="preserve"> </w:t>
      </w:r>
      <w:r>
        <w:t>of</w:t>
      </w:r>
      <w:r>
        <w:rPr>
          <w:spacing w:val="-5"/>
        </w:rPr>
        <w:t xml:space="preserve"> </w:t>
      </w:r>
      <w:r>
        <w:t>coastal</w:t>
      </w:r>
      <w:r>
        <w:rPr>
          <w:spacing w:val="-3"/>
        </w:rPr>
        <w:t xml:space="preserve"> </w:t>
      </w:r>
      <w:ins w:id="5" w:author="Pamela Maru" w:date="2024-11-29T14:50:00Z" w16du:dateUtc="2024-11-30T00:50:00Z">
        <w:r w:rsidR="00FA74CB">
          <w:rPr>
            <w:spacing w:val="-3"/>
          </w:rPr>
          <w:t>CCMs</w:t>
        </w:r>
      </w:ins>
      <w:del w:id="6" w:author="Pamela Maru" w:date="2024-11-29T14:50:00Z" w16du:dateUtc="2024-11-30T00:50:00Z">
        <w:r w:rsidDel="00FA74CB">
          <w:delText>States</w:delText>
        </w:r>
      </w:del>
      <w:r>
        <w:rPr>
          <w:spacing w:val="-5"/>
        </w:rPr>
        <w:t xml:space="preserve"> </w:t>
      </w:r>
      <w:r>
        <w:t>to</w:t>
      </w:r>
      <w:r>
        <w:rPr>
          <w:spacing w:val="-4"/>
        </w:rPr>
        <w:t xml:space="preserve"> </w:t>
      </w:r>
      <w:r>
        <w:t>explore,</w:t>
      </w:r>
      <w:r>
        <w:rPr>
          <w:spacing w:val="-5"/>
        </w:rPr>
        <w:t xml:space="preserve"> </w:t>
      </w:r>
      <w:r>
        <w:t>exploit,</w:t>
      </w:r>
      <w:r>
        <w:rPr>
          <w:spacing w:val="-3"/>
        </w:rPr>
        <w:t xml:space="preserve"> </w:t>
      </w:r>
      <w:r>
        <w:t>conserve</w:t>
      </w:r>
      <w:r>
        <w:rPr>
          <w:spacing w:val="-5"/>
        </w:rPr>
        <w:t xml:space="preserve"> </w:t>
      </w:r>
      <w:r>
        <w:t>and</w:t>
      </w:r>
      <w:r>
        <w:rPr>
          <w:spacing w:val="-4"/>
        </w:rPr>
        <w:t xml:space="preserve"> </w:t>
      </w:r>
      <w:r>
        <w:t>manage highly migratory species within areas under their national jurisdiction.</w:t>
      </w:r>
    </w:p>
    <w:p w14:paraId="7D307717" w14:textId="000590FA" w:rsidR="00035E50" w:rsidRDefault="002E5CC2">
      <w:pPr>
        <w:pStyle w:val="ListParagraph"/>
        <w:numPr>
          <w:ilvl w:val="0"/>
          <w:numId w:val="1"/>
        </w:numPr>
        <w:tabs>
          <w:tab w:val="left" w:pos="861"/>
        </w:tabs>
        <w:ind w:right="461"/>
      </w:pPr>
      <w:proofErr w:type="spellStart"/>
      <w:r>
        <w:t>Recognises</w:t>
      </w:r>
      <w:proofErr w:type="spellEnd"/>
      <w:r>
        <w:rPr>
          <w:spacing w:val="-3"/>
        </w:rPr>
        <w:t xml:space="preserve"> </w:t>
      </w:r>
      <w:r>
        <w:t>the</w:t>
      </w:r>
      <w:r>
        <w:rPr>
          <w:spacing w:val="-2"/>
        </w:rPr>
        <w:t xml:space="preserve"> </w:t>
      </w:r>
      <w:r>
        <w:t>special</w:t>
      </w:r>
      <w:r>
        <w:rPr>
          <w:spacing w:val="-3"/>
        </w:rPr>
        <w:t xml:space="preserve"> </w:t>
      </w:r>
      <w:r>
        <w:t>requirements</w:t>
      </w:r>
      <w:r>
        <w:rPr>
          <w:spacing w:val="-5"/>
        </w:rPr>
        <w:t xml:space="preserve"> </w:t>
      </w:r>
      <w:r>
        <w:t>of,</w:t>
      </w:r>
      <w:r>
        <w:rPr>
          <w:spacing w:val="-3"/>
        </w:rPr>
        <w:t xml:space="preserve"> </w:t>
      </w:r>
      <w:r>
        <w:t>and</w:t>
      </w:r>
      <w:r>
        <w:rPr>
          <w:spacing w:val="-5"/>
        </w:rPr>
        <w:t xml:space="preserve"> </w:t>
      </w:r>
      <w:r>
        <w:t>avoids</w:t>
      </w:r>
      <w:r>
        <w:rPr>
          <w:spacing w:val="-5"/>
        </w:rPr>
        <w:t xml:space="preserve"> </w:t>
      </w:r>
      <w:r>
        <w:t>transferring</w:t>
      </w:r>
      <w:r>
        <w:rPr>
          <w:spacing w:val="-4"/>
        </w:rPr>
        <w:t xml:space="preserve"> </w:t>
      </w:r>
      <w:r>
        <w:t>a</w:t>
      </w:r>
      <w:r>
        <w:rPr>
          <w:spacing w:val="-3"/>
        </w:rPr>
        <w:t xml:space="preserve"> </w:t>
      </w:r>
      <w:r>
        <w:t>disproportionate</w:t>
      </w:r>
      <w:r>
        <w:rPr>
          <w:spacing w:val="-3"/>
        </w:rPr>
        <w:t xml:space="preserve"> </w:t>
      </w:r>
      <w:r>
        <w:t>burden</w:t>
      </w:r>
      <w:r>
        <w:rPr>
          <w:spacing w:val="-5"/>
        </w:rPr>
        <w:t xml:space="preserve"> </w:t>
      </w:r>
      <w:r>
        <w:t>of conservation upon, SIDS and Participating Territories.</w:t>
      </w:r>
    </w:p>
    <w:p w14:paraId="7D307718" w14:textId="77777777" w:rsidR="00035E50" w:rsidRDefault="00035E50">
      <w:pPr>
        <w:pStyle w:val="BodyText"/>
        <w:spacing w:before="11"/>
        <w:rPr>
          <w:sz w:val="21"/>
        </w:rPr>
      </w:pPr>
    </w:p>
    <w:p w14:paraId="7D307719" w14:textId="77777777" w:rsidR="00035E50" w:rsidRDefault="002E5CC2">
      <w:pPr>
        <w:pStyle w:val="Heading1"/>
        <w:jc w:val="both"/>
      </w:pPr>
      <w:r>
        <w:t>Components</w:t>
      </w:r>
      <w:r>
        <w:rPr>
          <w:spacing w:val="-9"/>
        </w:rPr>
        <w:t xml:space="preserve"> </w:t>
      </w:r>
      <w:r>
        <w:t>of</w:t>
      </w:r>
      <w:r>
        <w:rPr>
          <w:spacing w:val="-8"/>
        </w:rPr>
        <w:t xml:space="preserve"> </w:t>
      </w:r>
      <w:r>
        <w:t>the</w:t>
      </w:r>
      <w:r>
        <w:rPr>
          <w:spacing w:val="-7"/>
        </w:rPr>
        <w:t xml:space="preserve"> </w:t>
      </w:r>
      <w:r>
        <w:t>implementing</w:t>
      </w:r>
      <w:r>
        <w:rPr>
          <w:spacing w:val="-7"/>
        </w:rPr>
        <w:t xml:space="preserve"> </w:t>
      </w:r>
      <w:r>
        <w:t>arrangement</w:t>
      </w:r>
      <w:r>
        <w:rPr>
          <w:spacing w:val="-8"/>
        </w:rPr>
        <w:t xml:space="preserve"> </w:t>
      </w:r>
      <w:r>
        <w:rPr>
          <w:spacing w:val="-5"/>
        </w:rPr>
        <w:t>CMM</w:t>
      </w:r>
    </w:p>
    <w:p w14:paraId="7D30771A" w14:textId="77777777" w:rsidR="00035E50" w:rsidRDefault="00035E50">
      <w:pPr>
        <w:pStyle w:val="BodyText"/>
        <w:rPr>
          <w:b/>
        </w:rPr>
      </w:pPr>
    </w:p>
    <w:p w14:paraId="7D30771B" w14:textId="77777777" w:rsidR="00035E50" w:rsidRDefault="002E5CC2">
      <w:pPr>
        <w:pStyle w:val="ListParagraph"/>
        <w:numPr>
          <w:ilvl w:val="0"/>
          <w:numId w:val="1"/>
        </w:numPr>
        <w:tabs>
          <w:tab w:val="left" w:pos="861"/>
        </w:tabs>
        <w:spacing w:before="1"/>
        <w:ind w:hanging="361"/>
      </w:pPr>
      <w:r>
        <w:t>Applies</w:t>
      </w:r>
      <w:r>
        <w:rPr>
          <w:spacing w:val="-2"/>
        </w:rPr>
        <w:t xml:space="preserve"> </w:t>
      </w:r>
      <w:r>
        <w:t>to</w:t>
      </w:r>
      <w:r>
        <w:rPr>
          <w:spacing w:val="-3"/>
        </w:rPr>
        <w:t xml:space="preserve"> </w:t>
      </w:r>
      <w:r>
        <w:t>the</w:t>
      </w:r>
      <w:r>
        <w:rPr>
          <w:spacing w:val="-5"/>
        </w:rPr>
        <w:t xml:space="preserve"> </w:t>
      </w:r>
      <w:r>
        <w:t>WCPF-CA</w:t>
      </w:r>
      <w:r>
        <w:rPr>
          <w:spacing w:val="-2"/>
        </w:rPr>
        <w:t xml:space="preserve"> </w:t>
      </w:r>
      <w:commentRangeStart w:id="7"/>
      <w:r>
        <w:t>south</w:t>
      </w:r>
      <w:r>
        <w:rPr>
          <w:spacing w:val="-3"/>
        </w:rPr>
        <w:t xml:space="preserve"> </w:t>
      </w:r>
      <w:r>
        <w:t>of</w:t>
      </w:r>
      <w:r>
        <w:rPr>
          <w:spacing w:val="-2"/>
        </w:rPr>
        <w:t xml:space="preserve"> </w:t>
      </w:r>
      <w:r>
        <w:t>the</w:t>
      </w:r>
      <w:r>
        <w:rPr>
          <w:spacing w:val="-2"/>
        </w:rPr>
        <w:t xml:space="preserve"> </w:t>
      </w:r>
      <w:r>
        <w:t>equator</w:t>
      </w:r>
      <w:r>
        <w:rPr>
          <w:spacing w:val="-2"/>
        </w:rPr>
        <w:t xml:space="preserve"> </w:t>
      </w:r>
      <w:commentRangeEnd w:id="7"/>
      <w:r w:rsidR="00C40E53">
        <w:rPr>
          <w:rStyle w:val="CommentReference"/>
        </w:rPr>
        <w:commentReference w:id="7"/>
      </w:r>
      <w:r>
        <w:t>and</w:t>
      </w:r>
      <w:r>
        <w:rPr>
          <w:spacing w:val="-6"/>
        </w:rPr>
        <w:t xml:space="preserve"> </w:t>
      </w:r>
      <w:r>
        <w:t>to</w:t>
      </w:r>
      <w:r>
        <w:rPr>
          <w:spacing w:val="-4"/>
        </w:rPr>
        <w:t xml:space="preserve"> </w:t>
      </w:r>
      <w:r>
        <w:t>both</w:t>
      </w:r>
      <w:r>
        <w:rPr>
          <w:spacing w:val="-2"/>
        </w:rPr>
        <w:t xml:space="preserve"> </w:t>
      </w:r>
      <w:r>
        <w:t>longline</w:t>
      </w:r>
      <w:r>
        <w:rPr>
          <w:spacing w:val="-2"/>
        </w:rPr>
        <w:t xml:space="preserve"> </w:t>
      </w:r>
      <w:r>
        <w:t>and</w:t>
      </w:r>
      <w:r>
        <w:rPr>
          <w:spacing w:val="-3"/>
        </w:rPr>
        <w:t xml:space="preserve"> </w:t>
      </w:r>
      <w:r>
        <w:t>troll</w:t>
      </w:r>
      <w:r>
        <w:rPr>
          <w:spacing w:val="-3"/>
        </w:rPr>
        <w:t xml:space="preserve"> </w:t>
      </w:r>
      <w:r>
        <w:rPr>
          <w:spacing w:val="-2"/>
        </w:rPr>
        <w:t>fisheries.</w:t>
      </w:r>
    </w:p>
    <w:p w14:paraId="7D30771C" w14:textId="3039C12F" w:rsidR="00035E50" w:rsidRDefault="002E5CC2">
      <w:pPr>
        <w:pStyle w:val="BodyText"/>
        <w:spacing w:before="7"/>
        <w:rPr>
          <w:sz w:val="28"/>
        </w:rPr>
      </w:pPr>
      <w:r>
        <w:rPr>
          <w:noProof/>
        </w:rPr>
        <mc:AlternateContent>
          <mc:Choice Requires="wps">
            <w:drawing>
              <wp:anchor distT="0" distB="0" distL="0" distR="0" simplePos="0" relativeHeight="487589376" behindDoc="1" locked="0" layoutInCell="1" allowOverlap="1" wp14:anchorId="7D30774A" wp14:editId="2E6D3FEA">
                <wp:simplePos x="0" y="0"/>
                <wp:positionH relativeFrom="page">
                  <wp:posOffset>914400</wp:posOffset>
                </wp:positionH>
                <wp:positionV relativeFrom="paragraph">
                  <wp:posOffset>236855</wp:posOffset>
                </wp:positionV>
                <wp:extent cx="1828800" cy="7620"/>
                <wp:effectExtent l="0" t="0" r="0" b="0"/>
                <wp:wrapTopAndBottom/>
                <wp:docPr id="431276816" name="docshape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746923" id="docshape5" o:spid="_x0000_s1026" style="position:absolute;margin-left:1in;margin-top:18.65pt;width:2in;height:.6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" fillcolor="black" stroked="f">
                <w10:wrap type="topAndBottom" anchorx="page"/>
              </v:rect>
            </w:pict>
          </mc:Fallback>
        </mc:AlternateContent>
      </w:r>
    </w:p>
    <w:p w14:paraId="7D30771D" w14:textId="77777777" w:rsidR="00035E50" w:rsidRDefault="002E5CC2">
      <w:pPr>
        <w:spacing w:before="103"/>
        <w:ind w:left="140"/>
        <w:rPr>
          <w:rFonts w:ascii="Times New Roman"/>
          <w:sz w:val="20"/>
        </w:rPr>
      </w:pPr>
      <w:r>
        <w:rPr>
          <w:rFonts w:ascii="Times New Roman"/>
          <w:sz w:val="20"/>
          <w:vertAlign w:val="superscript"/>
        </w:rPr>
        <w:t>1</w:t>
      </w:r>
      <w:r>
        <w:rPr>
          <w:rFonts w:ascii="Times New Roman"/>
          <w:spacing w:val="-6"/>
          <w:sz w:val="20"/>
        </w:rPr>
        <w:t xml:space="preserve"> </w:t>
      </w:r>
      <w:r>
        <w:rPr>
          <w:rFonts w:ascii="Times New Roman"/>
          <w:sz w:val="20"/>
        </w:rPr>
        <w:t>Prepared</w:t>
      </w:r>
      <w:r>
        <w:rPr>
          <w:rFonts w:ascii="Times New Roman"/>
          <w:spacing w:val="-4"/>
          <w:sz w:val="20"/>
        </w:rPr>
        <w:t xml:space="preserve"> </w:t>
      </w:r>
      <w:r>
        <w:rPr>
          <w:rFonts w:ascii="Times New Roman"/>
          <w:sz w:val="20"/>
        </w:rPr>
        <w:t>without</w:t>
      </w:r>
      <w:r>
        <w:rPr>
          <w:rFonts w:ascii="Times New Roman"/>
          <w:spacing w:val="-6"/>
          <w:sz w:val="20"/>
        </w:rPr>
        <w:t xml:space="preserve"> </w:t>
      </w:r>
      <w:r>
        <w:rPr>
          <w:rFonts w:ascii="Times New Roman"/>
          <w:sz w:val="20"/>
        </w:rPr>
        <w:t>prejudice</w:t>
      </w:r>
      <w:r>
        <w:rPr>
          <w:rFonts w:ascii="Times New Roman"/>
          <w:spacing w:val="-5"/>
          <w:sz w:val="20"/>
        </w:rPr>
        <w:t xml:space="preserve"> </w:t>
      </w:r>
      <w:r>
        <w:rPr>
          <w:rFonts w:ascii="Times New Roman"/>
          <w:sz w:val="20"/>
        </w:rPr>
        <w:t>to</w:t>
      </w:r>
      <w:r>
        <w:rPr>
          <w:rFonts w:ascii="Times New Roman"/>
          <w:spacing w:val="-4"/>
          <w:sz w:val="20"/>
        </w:rPr>
        <w:t xml:space="preserve"> </w:t>
      </w:r>
      <w:r>
        <w:rPr>
          <w:rFonts w:ascii="Times New Roman"/>
          <w:sz w:val="20"/>
        </w:rPr>
        <w:t>the</w:t>
      </w:r>
      <w:r>
        <w:rPr>
          <w:rFonts w:ascii="Times New Roman"/>
          <w:spacing w:val="-5"/>
          <w:sz w:val="20"/>
        </w:rPr>
        <w:t xml:space="preserve"> </w:t>
      </w:r>
      <w:r>
        <w:rPr>
          <w:rFonts w:ascii="Times New Roman"/>
          <w:sz w:val="20"/>
        </w:rPr>
        <w:t>positions</w:t>
      </w:r>
      <w:r>
        <w:rPr>
          <w:rFonts w:ascii="Times New Roman"/>
          <w:spacing w:val="-1"/>
          <w:sz w:val="20"/>
        </w:rPr>
        <w:t xml:space="preserve"> </w:t>
      </w:r>
      <w:r>
        <w:rPr>
          <w:rFonts w:ascii="Times New Roman"/>
          <w:sz w:val="20"/>
        </w:rPr>
        <w:t>of</w:t>
      </w:r>
      <w:r>
        <w:rPr>
          <w:rFonts w:ascii="Times New Roman"/>
          <w:spacing w:val="-6"/>
          <w:sz w:val="20"/>
        </w:rPr>
        <w:t xml:space="preserve"> </w:t>
      </w:r>
      <w:r>
        <w:rPr>
          <w:rFonts w:ascii="Times New Roman"/>
          <w:sz w:val="20"/>
        </w:rPr>
        <w:t>SPG</w:t>
      </w:r>
      <w:r>
        <w:rPr>
          <w:rFonts w:ascii="Times New Roman"/>
          <w:spacing w:val="-5"/>
          <w:sz w:val="20"/>
        </w:rPr>
        <w:t xml:space="preserve"> </w:t>
      </w:r>
      <w:r>
        <w:rPr>
          <w:rFonts w:ascii="Times New Roman"/>
          <w:sz w:val="20"/>
        </w:rPr>
        <w:t>Member</w:t>
      </w:r>
      <w:r>
        <w:rPr>
          <w:rFonts w:ascii="Times New Roman"/>
          <w:spacing w:val="-2"/>
          <w:sz w:val="20"/>
        </w:rPr>
        <w:t xml:space="preserve"> </w:t>
      </w:r>
      <w:r>
        <w:rPr>
          <w:rFonts w:ascii="Times New Roman"/>
          <w:sz w:val="20"/>
        </w:rPr>
        <w:t>CCMs</w:t>
      </w:r>
      <w:r>
        <w:rPr>
          <w:rFonts w:ascii="Times New Roman"/>
          <w:spacing w:val="-6"/>
          <w:sz w:val="20"/>
        </w:rPr>
        <w:t xml:space="preserve"> </w:t>
      </w:r>
      <w:r>
        <w:rPr>
          <w:rFonts w:ascii="Times New Roman"/>
          <w:sz w:val="20"/>
        </w:rPr>
        <w:t>individually</w:t>
      </w:r>
      <w:r>
        <w:rPr>
          <w:rFonts w:ascii="Times New Roman"/>
          <w:spacing w:val="-6"/>
          <w:sz w:val="20"/>
        </w:rPr>
        <w:t xml:space="preserve"> </w:t>
      </w:r>
      <w:r>
        <w:rPr>
          <w:rFonts w:ascii="Times New Roman"/>
          <w:sz w:val="20"/>
        </w:rPr>
        <w:t>or</w:t>
      </w:r>
      <w:r>
        <w:rPr>
          <w:rFonts w:ascii="Times New Roman"/>
          <w:spacing w:val="-5"/>
          <w:sz w:val="20"/>
        </w:rPr>
        <w:t xml:space="preserve"> </w:t>
      </w:r>
      <w:r>
        <w:rPr>
          <w:rFonts w:ascii="Times New Roman"/>
          <w:spacing w:val="-2"/>
          <w:sz w:val="20"/>
        </w:rPr>
        <w:t>collectively</w:t>
      </w:r>
    </w:p>
    <w:p w14:paraId="7D30771E" w14:textId="77777777" w:rsidR="00035E50" w:rsidRDefault="002E5CC2">
      <w:pPr>
        <w:spacing w:before="1"/>
        <w:ind w:left="140"/>
        <w:rPr>
          <w:rFonts w:ascii="Times New Roman"/>
          <w:sz w:val="20"/>
        </w:rPr>
      </w:pPr>
      <w:r>
        <w:rPr>
          <w:rFonts w:ascii="Times New Roman"/>
          <w:sz w:val="20"/>
          <w:vertAlign w:val="superscript"/>
        </w:rPr>
        <w:t>2</w:t>
      </w:r>
      <w:r>
        <w:rPr>
          <w:rFonts w:ascii="Times New Roman"/>
          <w:spacing w:val="-5"/>
          <w:sz w:val="20"/>
        </w:rPr>
        <w:t xml:space="preserve"> </w:t>
      </w:r>
      <w:r>
        <w:rPr>
          <w:rFonts w:ascii="Times New Roman"/>
          <w:sz w:val="20"/>
        </w:rPr>
        <w:t>Cook</w:t>
      </w:r>
      <w:r>
        <w:rPr>
          <w:rFonts w:ascii="Times New Roman"/>
          <w:spacing w:val="-5"/>
          <w:sz w:val="20"/>
        </w:rPr>
        <w:t xml:space="preserve"> </w:t>
      </w:r>
      <w:r>
        <w:rPr>
          <w:rFonts w:ascii="Times New Roman"/>
          <w:sz w:val="20"/>
        </w:rPr>
        <w:t>Islands,</w:t>
      </w:r>
      <w:r>
        <w:rPr>
          <w:rFonts w:ascii="Times New Roman"/>
          <w:spacing w:val="-4"/>
          <w:sz w:val="20"/>
        </w:rPr>
        <w:t xml:space="preserve"> </w:t>
      </w:r>
      <w:r>
        <w:rPr>
          <w:rFonts w:ascii="Times New Roman"/>
          <w:sz w:val="20"/>
        </w:rPr>
        <w:t>Fiji,</w:t>
      </w:r>
      <w:r>
        <w:rPr>
          <w:rFonts w:ascii="Times New Roman"/>
          <w:spacing w:val="-5"/>
          <w:sz w:val="20"/>
        </w:rPr>
        <w:t xml:space="preserve"> </w:t>
      </w:r>
      <w:r>
        <w:rPr>
          <w:rFonts w:ascii="Times New Roman"/>
          <w:sz w:val="20"/>
        </w:rPr>
        <w:t>Niue,</w:t>
      </w:r>
      <w:r>
        <w:rPr>
          <w:rFonts w:ascii="Times New Roman"/>
          <w:spacing w:val="-3"/>
          <w:sz w:val="20"/>
        </w:rPr>
        <w:t xml:space="preserve"> </w:t>
      </w:r>
      <w:r>
        <w:rPr>
          <w:rFonts w:ascii="Times New Roman"/>
          <w:sz w:val="20"/>
        </w:rPr>
        <w:t>Samoa,</w:t>
      </w:r>
      <w:r>
        <w:rPr>
          <w:rFonts w:ascii="Times New Roman"/>
          <w:spacing w:val="-6"/>
          <w:sz w:val="20"/>
        </w:rPr>
        <w:t xml:space="preserve"> </w:t>
      </w:r>
      <w:r>
        <w:rPr>
          <w:rFonts w:ascii="Times New Roman"/>
          <w:sz w:val="20"/>
        </w:rPr>
        <w:t>Tonga,</w:t>
      </w:r>
      <w:r>
        <w:rPr>
          <w:rFonts w:ascii="Times New Roman"/>
          <w:spacing w:val="-3"/>
          <w:sz w:val="20"/>
        </w:rPr>
        <w:t xml:space="preserve"> </w:t>
      </w:r>
      <w:r>
        <w:rPr>
          <w:rFonts w:ascii="Times New Roman"/>
          <w:sz w:val="20"/>
        </w:rPr>
        <w:t>and</w:t>
      </w:r>
      <w:r>
        <w:rPr>
          <w:rFonts w:ascii="Times New Roman"/>
          <w:spacing w:val="-4"/>
          <w:sz w:val="20"/>
        </w:rPr>
        <w:t xml:space="preserve"> </w:t>
      </w:r>
      <w:r>
        <w:rPr>
          <w:rFonts w:ascii="Times New Roman"/>
          <w:spacing w:val="-2"/>
          <w:sz w:val="20"/>
        </w:rPr>
        <w:t>Vanuatu</w:t>
      </w:r>
    </w:p>
    <w:p w14:paraId="7D30771F" w14:textId="77777777" w:rsidR="00035E50" w:rsidRDefault="00035E50">
      <w:pPr>
        <w:rPr>
          <w:rFonts w:ascii="Times New Roman"/>
          <w:sz w:val="20"/>
        </w:rPr>
        <w:sectPr w:rsidR="00035E50">
          <w:pgSz w:w="12240" w:h="15840"/>
          <w:pgMar w:top="1400" w:right="1300" w:bottom="280" w:left="1300" w:header="720" w:footer="720" w:gutter="0"/>
          <w:cols w:space="720"/>
        </w:sectPr>
      </w:pPr>
    </w:p>
    <w:p w14:paraId="7D307720" w14:textId="43AB550B" w:rsidR="00035E50" w:rsidRDefault="002E5CC2">
      <w:pPr>
        <w:pStyle w:val="ListParagraph"/>
        <w:numPr>
          <w:ilvl w:val="0"/>
          <w:numId w:val="1"/>
        </w:numPr>
        <w:tabs>
          <w:tab w:val="left" w:pos="861"/>
        </w:tabs>
        <w:spacing w:before="37"/>
        <w:ind w:right="314"/>
      </w:pPr>
      <w:r>
        <w:lastRenderedPageBreak/>
        <w:t>Applies</w:t>
      </w:r>
      <w:r>
        <w:rPr>
          <w:spacing w:val="-1"/>
        </w:rPr>
        <w:t xml:space="preserve"> </w:t>
      </w:r>
      <w:r>
        <w:t>to</w:t>
      </w:r>
      <w:r>
        <w:rPr>
          <w:spacing w:val="-3"/>
        </w:rPr>
        <w:t xml:space="preserve"> </w:t>
      </w:r>
      <w:r>
        <w:t>catches</w:t>
      </w:r>
      <w:r>
        <w:rPr>
          <w:spacing w:val="-3"/>
        </w:rPr>
        <w:t xml:space="preserve"> </w:t>
      </w:r>
      <w:r>
        <w:t>within</w:t>
      </w:r>
      <w:r>
        <w:rPr>
          <w:spacing w:val="-4"/>
        </w:rPr>
        <w:t xml:space="preserve"> </w:t>
      </w:r>
      <w:r>
        <w:t>the</w:t>
      </w:r>
      <w:r>
        <w:rPr>
          <w:spacing w:val="-1"/>
        </w:rPr>
        <w:t xml:space="preserve"> </w:t>
      </w:r>
      <w:r>
        <w:t>overlap</w:t>
      </w:r>
      <w:r>
        <w:rPr>
          <w:spacing w:val="-3"/>
        </w:rPr>
        <w:t xml:space="preserve"> </w:t>
      </w:r>
      <w:r>
        <w:t>area</w:t>
      </w:r>
      <w:r>
        <w:rPr>
          <w:spacing w:val="-1"/>
        </w:rPr>
        <w:t xml:space="preserve"> </w:t>
      </w:r>
      <w:r>
        <w:t>until</w:t>
      </w:r>
      <w:r>
        <w:rPr>
          <w:spacing w:val="-5"/>
        </w:rPr>
        <w:t xml:space="preserve"> </w:t>
      </w:r>
      <w:r>
        <w:t>such</w:t>
      </w:r>
      <w:r>
        <w:rPr>
          <w:spacing w:val="-3"/>
        </w:rPr>
        <w:t xml:space="preserve"> </w:t>
      </w:r>
      <w:r>
        <w:t>time</w:t>
      </w:r>
      <w:r>
        <w:rPr>
          <w:spacing w:val="-1"/>
        </w:rPr>
        <w:t xml:space="preserve"> </w:t>
      </w:r>
      <w:r>
        <w:t>as</w:t>
      </w:r>
      <w:r>
        <w:rPr>
          <w:spacing w:val="-2"/>
        </w:rPr>
        <w:t xml:space="preserve"> </w:t>
      </w:r>
      <w:r>
        <w:t>IATTC</w:t>
      </w:r>
      <w:r>
        <w:rPr>
          <w:spacing w:val="-2"/>
        </w:rPr>
        <w:t xml:space="preserve"> </w:t>
      </w:r>
      <w:r>
        <w:t>establish</w:t>
      </w:r>
      <w:r>
        <w:rPr>
          <w:spacing w:val="-3"/>
        </w:rPr>
        <w:t xml:space="preserve"> </w:t>
      </w:r>
      <w:r>
        <w:t>compatible</w:t>
      </w:r>
      <w:r>
        <w:rPr>
          <w:spacing w:val="-2"/>
        </w:rPr>
        <w:t xml:space="preserve"> </w:t>
      </w:r>
      <w:ins w:id="8" w:author="Pamela Maru" w:date="2024-11-29T14:57:00Z" w16du:dateUtc="2024-11-30T00:57:00Z">
        <w:r w:rsidR="006B78D5">
          <w:rPr>
            <w:spacing w:val="-2"/>
          </w:rPr>
          <w:t>Reso</w:t>
        </w:r>
      </w:ins>
      <w:ins w:id="9" w:author="Pamela Maru" w:date="2024-11-29T14:58:00Z" w16du:dateUtc="2024-11-30T00:58:00Z">
        <w:r w:rsidR="006B78D5">
          <w:rPr>
            <w:spacing w:val="-2"/>
          </w:rPr>
          <w:t xml:space="preserve">lutions </w:t>
        </w:r>
      </w:ins>
      <w:del w:id="10" w:author="Pamela Maru" w:date="2024-11-29T14:58:00Z" w16du:dateUtc="2024-11-30T00:58:00Z">
        <w:r w:rsidDel="006B78D5">
          <w:delText xml:space="preserve">CMMs </w:delText>
        </w:r>
      </w:del>
      <w:r>
        <w:t xml:space="preserve">with those </w:t>
      </w:r>
      <w:ins w:id="11" w:author="Pamela Maru" w:date="2024-11-29T14:58:00Z" w16du:dateUtc="2024-11-30T00:58:00Z">
        <w:r w:rsidR="006B78D5">
          <w:t xml:space="preserve">CMMs </w:t>
        </w:r>
      </w:ins>
      <w:r>
        <w:t>adopted by WCPFC.</w:t>
      </w:r>
    </w:p>
    <w:p w14:paraId="7D307721" w14:textId="5F2100F7" w:rsidR="00035E50" w:rsidRDefault="002E5CC2">
      <w:pPr>
        <w:pStyle w:val="ListParagraph"/>
        <w:numPr>
          <w:ilvl w:val="0"/>
          <w:numId w:val="1"/>
        </w:numPr>
        <w:tabs>
          <w:tab w:val="left" w:pos="861"/>
        </w:tabs>
        <w:spacing w:before="1"/>
        <w:ind w:right="230"/>
      </w:pPr>
      <w:r>
        <w:t xml:space="preserve">The implementing arrangement CMM should be designed to achieve the required catch levels from the MP. This may be achieved through proportional allocations within the coastal </w:t>
      </w:r>
      <w:ins w:id="12" w:author="Pamela Maru" w:date="2024-11-29T15:00:00Z" w16du:dateUtc="2024-11-30T01:00:00Z">
        <w:r w:rsidR="005A0043">
          <w:t>CCM</w:t>
        </w:r>
      </w:ins>
      <w:del w:id="13" w:author="Pamela Maru" w:date="2024-11-29T15:00:00Z" w16du:dateUtc="2024-11-30T01:00:00Z">
        <w:r w:rsidDel="005A0043">
          <w:delText>state</w:delText>
        </w:r>
      </w:del>
      <w:r>
        <w:t xml:space="preserve"> EEZs</w:t>
      </w:r>
      <w:r>
        <w:rPr>
          <w:spacing w:val="-2"/>
        </w:rPr>
        <w:t xml:space="preserve"> </w:t>
      </w:r>
      <w:r>
        <w:t>and</w:t>
      </w:r>
      <w:r>
        <w:rPr>
          <w:spacing w:val="-3"/>
        </w:rPr>
        <w:t xml:space="preserve"> </w:t>
      </w:r>
      <w:r>
        <w:t>an</w:t>
      </w:r>
      <w:r>
        <w:rPr>
          <w:spacing w:val="-2"/>
        </w:rPr>
        <w:t xml:space="preserve"> </w:t>
      </w:r>
      <w:r>
        <w:t>allocation</w:t>
      </w:r>
      <w:r>
        <w:rPr>
          <w:spacing w:val="-3"/>
        </w:rPr>
        <w:t xml:space="preserve"> </w:t>
      </w:r>
      <w:r>
        <w:t>for</w:t>
      </w:r>
      <w:r>
        <w:rPr>
          <w:spacing w:val="-2"/>
        </w:rPr>
        <w:t xml:space="preserve"> </w:t>
      </w:r>
      <w:r>
        <w:t>the</w:t>
      </w:r>
      <w:r>
        <w:rPr>
          <w:spacing w:val="-1"/>
        </w:rPr>
        <w:t xml:space="preserve"> </w:t>
      </w:r>
      <w:r>
        <w:t>high</w:t>
      </w:r>
      <w:r>
        <w:rPr>
          <w:spacing w:val="-3"/>
        </w:rPr>
        <w:t xml:space="preserve"> </w:t>
      </w:r>
      <w:r>
        <w:t>seas.</w:t>
      </w:r>
      <w:r>
        <w:rPr>
          <w:spacing w:val="40"/>
        </w:rPr>
        <w:t xml:space="preserve"> </w:t>
      </w:r>
      <w:r>
        <w:t>Allocations</w:t>
      </w:r>
      <w:r>
        <w:rPr>
          <w:spacing w:val="-2"/>
        </w:rPr>
        <w:t xml:space="preserve"> </w:t>
      </w:r>
      <w:r>
        <w:t>for</w:t>
      </w:r>
      <w:r>
        <w:rPr>
          <w:spacing w:val="-2"/>
        </w:rPr>
        <w:t xml:space="preserve"> </w:t>
      </w:r>
      <w:r>
        <w:t>Cooperating</w:t>
      </w:r>
      <w:r>
        <w:rPr>
          <w:spacing w:val="-4"/>
        </w:rPr>
        <w:t xml:space="preserve"> </w:t>
      </w:r>
      <w:r>
        <w:t>Non-Members</w:t>
      </w:r>
      <w:r>
        <w:rPr>
          <w:spacing w:val="-2"/>
        </w:rPr>
        <w:t xml:space="preserve"> </w:t>
      </w:r>
      <w:r>
        <w:t>(CNMs)</w:t>
      </w:r>
      <w:r>
        <w:rPr>
          <w:spacing w:val="-4"/>
        </w:rPr>
        <w:t xml:space="preserve"> </w:t>
      </w:r>
      <w:r>
        <w:t>will be managed through participatory rights.</w:t>
      </w:r>
      <w:r>
        <w:rPr>
          <w:spacing w:val="40"/>
        </w:rPr>
        <w:t xml:space="preserve"> </w:t>
      </w:r>
      <w:r>
        <w:t>Allocation in the high seas will be determined by another process within the WCPFC</w:t>
      </w:r>
      <w:ins w:id="14" w:author="Pamela Maru" w:date="2024-11-29T19:09:00Z" w16du:dateUtc="2024-11-30T05:09:00Z">
        <w:r w:rsidR="00E3332F">
          <w:rPr>
            <w:rStyle w:val="FootnoteReference"/>
          </w:rPr>
          <w:footnoteReference w:id="1"/>
        </w:r>
      </w:ins>
      <w:r>
        <w:t xml:space="preserve">, but will contain </w:t>
      </w:r>
      <w:ins w:id="17" w:author="Pamela Maru" w:date="2024-11-29T14:59:00Z" w16du:dateUtc="2024-11-30T00:59:00Z">
        <w:r w:rsidR="00DD09C5">
          <w:t>WCPFC current monitoring and reporting requirements</w:t>
        </w:r>
        <w:r w:rsidR="008C44D1">
          <w:t>, and</w:t>
        </w:r>
        <w:r w:rsidR="00DD09C5">
          <w:t xml:space="preserve"> possible </w:t>
        </w:r>
      </w:ins>
      <w:r>
        <w:t xml:space="preserve">specific </w:t>
      </w:r>
      <w:ins w:id="18" w:author="Pamela Maru" w:date="2024-11-29T14:59:00Z" w16du:dateUtc="2024-11-30T00:59:00Z">
        <w:r w:rsidR="008C44D1">
          <w:t xml:space="preserve">measures </w:t>
        </w:r>
      </w:ins>
      <w:ins w:id="19" w:author="Pamela Maru" w:date="2024-11-29T15:00:00Z" w16du:dateUtc="2024-11-30T01:00:00Z">
        <w:r w:rsidR="008C44D1">
          <w:t xml:space="preserve">to be developed </w:t>
        </w:r>
      </w:ins>
      <w:del w:id="20" w:author="Pamela Maru" w:date="2024-11-29T15:00:00Z" w16du:dateUtc="2024-11-30T01:00:00Z">
        <w:r w:rsidDel="008C44D1">
          <w:delText xml:space="preserve">monitoring and reporting requirements </w:delText>
        </w:r>
      </w:del>
      <w:r>
        <w:t>to ensure it stays within its portion of the TAC.</w:t>
      </w:r>
    </w:p>
    <w:p w14:paraId="7D307722" w14:textId="64F43E21" w:rsidR="00035E50" w:rsidRDefault="002E5CC2">
      <w:pPr>
        <w:pStyle w:val="ListParagraph"/>
        <w:numPr>
          <w:ilvl w:val="0"/>
          <w:numId w:val="1"/>
        </w:numPr>
        <w:tabs>
          <w:tab w:val="left" w:pos="861"/>
        </w:tabs>
        <w:ind w:right="306"/>
      </w:pPr>
      <w:r>
        <w:t xml:space="preserve">Within the coastal </w:t>
      </w:r>
      <w:ins w:id="21" w:author="Pamela Maru" w:date="2024-11-29T14:57:00Z" w16du:dateUtc="2024-11-30T00:57:00Z">
        <w:r w:rsidR="00CA385E">
          <w:t>CCM</w:t>
        </w:r>
      </w:ins>
      <w:del w:id="22" w:author="Pamela Maru" w:date="2024-11-29T14:57:00Z" w16du:dateUtc="2024-11-30T00:57:00Z">
        <w:r w:rsidDel="00CA385E">
          <w:delText>state</w:delText>
        </w:r>
      </w:del>
      <w:r>
        <w:t xml:space="preserve"> EEZs, the required catch</w:t>
      </w:r>
      <w:ins w:id="23" w:author="Pamela Maru" w:date="2024-11-29T16:41:00Z" w16du:dateUtc="2024-11-30T02:41:00Z">
        <w:r w:rsidR="00BA1160">
          <w:t xml:space="preserve"> [or effort]</w:t>
        </w:r>
      </w:ins>
      <w:r>
        <w:t xml:space="preserve"> levels may be achieved using a variety of management</w:t>
      </w:r>
      <w:r>
        <w:rPr>
          <w:spacing w:val="-4"/>
        </w:rPr>
        <w:t xml:space="preserve"> </w:t>
      </w:r>
      <w:r>
        <w:t>approaches</w:t>
      </w:r>
      <w:r>
        <w:rPr>
          <w:spacing w:val="-1"/>
        </w:rPr>
        <w:t xml:space="preserve"> </w:t>
      </w:r>
      <w:r>
        <w:t>including</w:t>
      </w:r>
      <w:r>
        <w:rPr>
          <w:spacing w:val="-3"/>
        </w:rPr>
        <w:t xml:space="preserve"> </w:t>
      </w:r>
      <w:r>
        <w:t>catch</w:t>
      </w:r>
      <w:r>
        <w:rPr>
          <w:spacing w:val="-3"/>
        </w:rPr>
        <w:t xml:space="preserve"> </w:t>
      </w:r>
      <w:r>
        <w:t>control</w:t>
      </w:r>
      <w:r>
        <w:rPr>
          <w:spacing w:val="-5"/>
        </w:rPr>
        <w:t xml:space="preserve"> </w:t>
      </w:r>
      <w:r>
        <w:t>and/or</w:t>
      </w:r>
      <w:r>
        <w:rPr>
          <w:spacing w:val="-4"/>
        </w:rPr>
        <w:t xml:space="preserve"> </w:t>
      </w:r>
      <w:r>
        <w:t>PNA</w:t>
      </w:r>
      <w:r>
        <w:rPr>
          <w:spacing w:val="-2"/>
        </w:rPr>
        <w:t xml:space="preserve"> </w:t>
      </w:r>
      <w:r>
        <w:t>LL</w:t>
      </w:r>
      <w:r>
        <w:rPr>
          <w:spacing w:val="-2"/>
        </w:rPr>
        <w:t xml:space="preserve"> </w:t>
      </w:r>
      <w:r>
        <w:t>VDS</w:t>
      </w:r>
      <w:r>
        <w:rPr>
          <w:spacing w:val="-5"/>
        </w:rPr>
        <w:t xml:space="preserve"> </w:t>
      </w:r>
      <w:r>
        <w:t>controls</w:t>
      </w:r>
      <w:r>
        <w:rPr>
          <w:spacing w:val="-5"/>
        </w:rPr>
        <w:t xml:space="preserve"> </w:t>
      </w:r>
      <w:r>
        <w:t>as</w:t>
      </w:r>
      <w:r>
        <w:rPr>
          <w:spacing w:val="-2"/>
        </w:rPr>
        <w:t xml:space="preserve"> </w:t>
      </w:r>
      <w:r>
        <w:t>appropriate</w:t>
      </w:r>
      <w:r>
        <w:rPr>
          <w:spacing w:val="-4"/>
        </w:rPr>
        <w:t xml:space="preserve"> </w:t>
      </w:r>
      <w:r>
        <w:t>to the CCM or subregional body.</w:t>
      </w:r>
    </w:p>
    <w:p w14:paraId="7D307723" w14:textId="5D5F7B3B" w:rsidR="00035E50" w:rsidRDefault="002E5CC2">
      <w:pPr>
        <w:pStyle w:val="ListParagraph"/>
        <w:numPr>
          <w:ilvl w:val="0"/>
          <w:numId w:val="1"/>
        </w:numPr>
        <w:tabs>
          <w:tab w:val="left" w:pos="861"/>
        </w:tabs>
        <w:ind w:right="223"/>
      </w:pPr>
      <w:r>
        <w:t>Noting</w:t>
      </w:r>
      <w:r>
        <w:rPr>
          <w:spacing w:val="-3"/>
        </w:rPr>
        <w:t xml:space="preserve"> </w:t>
      </w:r>
      <w:r>
        <w:t>this</w:t>
      </w:r>
      <w:r>
        <w:rPr>
          <w:spacing w:val="-2"/>
        </w:rPr>
        <w:t xml:space="preserve"> </w:t>
      </w:r>
      <w:r>
        <w:t>range</w:t>
      </w:r>
      <w:r>
        <w:rPr>
          <w:spacing w:val="-4"/>
        </w:rPr>
        <w:t xml:space="preserve"> </w:t>
      </w:r>
      <w:r>
        <w:t>of</w:t>
      </w:r>
      <w:r>
        <w:rPr>
          <w:spacing w:val="-5"/>
        </w:rPr>
        <w:t xml:space="preserve"> </w:t>
      </w:r>
      <w:r>
        <w:t>management</w:t>
      </w:r>
      <w:r>
        <w:rPr>
          <w:spacing w:val="-2"/>
        </w:rPr>
        <w:t xml:space="preserve"> </w:t>
      </w:r>
      <w:r>
        <w:t>approaches</w:t>
      </w:r>
      <w:r>
        <w:rPr>
          <w:spacing w:val="-2"/>
        </w:rPr>
        <w:t xml:space="preserve"> </w:t>
      </w:r>
      <w:r>
        <w:t>and</w:t>
      </w:r>
      <w:r>
        <w:rPr>
          <w:spacing w:val="-5"/>
        </w:rPr>
        <w:t xml:space="preserve"> </w:t>
      </w:r>
      <w:r>
        <w:t>the</w:t>
      </w:r>
      <w:r>
        <w:rPr>
          <w:spacing w:val="-5"/>
        </w:rPr>
        <w:t xml:space="preserve"> </w:t>
      </w:r>
      <w:r>
        <w:t>presence</w:t>
      </w:r>
      <w:r>
        <w:rPr>
          <w:spacing w:val="-1"/>
        </w:rPr>
        <w:t xml:space="preserve"> </w:t>
      </w:r>
      <w:r>
        <w:t>of</w:t>
      </w:r>
      <w:r>
        <w:rPr>
          <w:spacing w:val="-5"/>
        </w:rPr>
        <w:t xml:space="preserve"> </w:t>
      </w:r>
      <w:r>
        <w:t>interannual</w:t>
      </w:r>
      <w:r>
        <w:rPr>
          <w:spacing w:val="-5"/>
        </w:rPr>
        <w:t xml:space="preserve"> </w:t>
      </w:r>
      <w:r>
        <w:t>variability</w:t>
      </w:r>
      <w:r>
        <w:rPr>
          <w:spacing w:val="-2"/>
        </w:rPr>
        <w:t xml:space="preserve"> </w:t>
      </w:r>
      <w:r>
        <w:t>in</w:t>
      </w:r>
      <w:r>
        <w:rPr>
          <w:spacing w:val="-2"/>
        </w:rPr>
        <w:t xml:space="preserve"> </w:t>
      </w:r>
      <w:r>
        <w:t>SPA availability of CCM EEZs</w:t>
      </w:r>
      <w:ins w:id="24" w:author="Pamela Maru" w:date="2024-11-29T15:07:00Z" w16du:dateUtc="2024-11-30T01:07:00Z">
        <w:r w:rsidR="00175B36">
          <w:t xml:space="preserve"> and on the high seas</w:t>
        </w:r>
      </w:ins>
      <w:r>
        <w:t>, the measure may contain some flexibility for achieving the required catch levels. This may include:</w:t>
      </w:r>
    </w:p>
    <w:p w14:paraId="7D307724" w14:textId="77777777" w:rsidR="00035E50" w:rsidRDefault="002E5CC2">
      <w:pPr>
        <w:pStyle w:val="ListParagraph"/>
        <w:numPr>
          <w:ilvl w:val="1"/>
          <w:numId w:val="1"/>
        </w:numPr>
        <w:tabs>
          <w:tab w:val="left" w:pos="1581"/>
        </w:tabs>
        <w:spacing w:before="3" w:line="237" w:lineRule="auto"/>
        <w:ind w:right="306"/>
      </w:pPr>
      <w:r>
        <w:t>Reconciling</w:t>
      </w:r>
      <w:r>
        <w:rPr>
          <w:spacing w:val="-3"/>
        </w:rPr>
        <w:t xml:space="preserve"> </w:t>
      </w:r>
      <w:r>
        <w:t>catches</w:t>
      </w:r>
      <w:r>
        <w:rPr>
          <w:spacing w:val="-4"/>
        </w:rPr>
        <w:t xml:space="preserve"> </w:t>
      </w:r>
      <w:r>
        <w:t>over</w:t>
      </w:r>
      <w:r>
        <w:rPr>
          <w:spacing w:val="-2"/>
        </w:rPr>
        <w:t xml:space="preserve"> </w:t>
      </w:r>
      <w:r>
        <w:t>a</w:t>
      </w:r>
      <w:r>
        <w:rPr>
          <w:spacing w:val="-4"/>
        </w:rPr>
        <w:t xml:space="preserve"> </w:t>
      </w:r>
      <w:r>
        <w:t>three-year</w:t>
      </w:r>
      <w:r>
        <w:rPr>
          <w:spacing w:val="-2"/>
        </w:rPr>
        <w:t xml:space="preserve"> </w:t>
      </w:r>
      <w:r>
        <w:t>period,</w:t>
      </w:r>
      <w:r>
        <w:rPr>
          <w:spacing w:val="-4"/>
        </w:rPr>
        <w:t xml:space="preserve"> </w:t>
      </w:r>
      <w:r>
        <w:t>with</w:t>
      </w:r>
      <w:r>
        <w:rPr>
          <w:spacing w:val="-2"/>
        </w:rPr>
        <w:t xml:space="preserve"> </w:t>
      </w:r>
      <w:r>
        <w:t>an</w:t>
      </w:r>
      <w:r>
        <w:rPr>
          <w:spacing w:val="-5"/>
        </w:rPr>
        <w:t xml:space="preserve"> </w:t>
      </w:r>
      <w:r>
        <w:t>agreed</w:t>
      </w:r>
      <w:r>
        <w:rPr>
          <w:spacing w:val="-5"/>
        </w:rPr>
        <w:t xml:space="preserve"> </w:t>
      </w:r>
      <w:r>
        <w:t>maximum</w:t>
      </w:r>
      <w:r>
        <w:rPr>
          <w:spacing w:val="-4"/>
        </w:rPr>
        <w:t xml:space="preserve"> </w:t>
      </w:r>
      <w:r>
        <w:t>over</w:t>
      </w:r>
      <w:r>
        <w:rPr>
          <w:spacing w:val="-4"/>
        </w:rPr>
        <w:t xml:space="preserve"> </w:t>
      </w:r>
      <w:r>
        <w:t>catch</w:t>
      </w:r>
      <w:r>
        <w:rPr>
          <w:spacing w:val="-1"/>
        </w:rPr>
        <w:t xml:space="preserve"> </w:t>
      </w:r>
      <w:r>
        <w:t>rule in the first two years of the TAC period.</w:t>
      </w:r>
    </w:p>
    <w:p w14:paraId="7D307725" w14:textId="77777777" w:rsidR="00035E50" w:rsidRDefault="002E5CC2">
      <w:pPr>
        <w:pStyle w:val="ListParagraph"/>
        <w:numPr>
          <w:ilvl w:val="2"/>
          <w:numId w:val="1"/>
        </w:numPr>
        <w:tabs>
          <w:tab w:val="left" w:pos="2301"/>
        </w:tabs>
        <w:spacing w:before="1"/>
        <w:ind w:right="210"/>
      </w:pPr>
      <w:r>
        <w:t>For example, an annual TAC of 100 t could be achieved as 100, 100, 100t or as 130,</w:t>
      </w:r>
      <w:r>
        <w:rPr>
          <w:spacing w:val="-3"/>
        </w:rPr>
        <w:t xml:space="preserve"> </w:t>
      </w:r>
      <w:r>
        <w:t>120,</w:t>
      </w:r>
      <w:r>
        <w:rPr>
          <w:spacing w:val="-3"/>
        </w:rPr>
        <w:t xml:space="preserve"> </w:t>
      </w:r>
      <w:r>
        <w:t>50</w:t>
      </w:r>
      <w:r>
        <w:rPr>
          <w:spacing w:val="-3"/>
        </w:rPr>
        <w:t xml:space="preserve"> </w:t>
      </w:r>
      <w:r>
        <w:t>t</w:t>
      </w:r>
      <w:r>
        <w:rPr>
          <w:spacing w:val="-1"/>
        </w:rPr>
        <w:t xml:space="preserve"> </w:t>
      </w:r>
      <w:r>
        <w:t>across</w:t>
      </w:r>
      <w:r>
        <w:rPr>
          <w:spacing w:val="-4"/>
        </w:rPr>
        <w:t xml:space="preserve"> </w:t>
      </w:r>
      <w:r>
        <w:t>the</w:t>
      </w:r>
      <w:r>
        <w:rPr>
          <w:spacing w:val="-3"/>
        </w:rPr>
        <w:t xml:space="preserve"> </w:t>
      </w:r>
      <w:r>
        <w:t>three-year</w:t>
      </w:r>
      <w:r>
        <w:rPr>
          <w:spacing w:val="-1"/>
        </w:rPr>
        <w:t xml:space="preserve"> </w:t>
      </w:r>
      <w:r>
        <w:t>period</w:t>
      </w:r>
      <w:r>
        <w:rPr>
          <w:spacing w:val="-2"/>
        </w:rPr>
        <w:t xml:space="preserve"> </w:t>
      </w:r>
      <w:r>
        <w:t>all</w:t>
      </w:r>
      <w:r>
        <w:rPr>
          <w:spacing w:val="-4"/>
        </w:rPr>
        <w:t xml:space="preserve"> </w:t>
      </w:r>
      <w:r>
        <w:t>of</w:t>
      </w:r>
      <w:r>
        <w:rPr>
          <w:spacing w:val="-3"/>
        </w:rPr>
        <w:t xml:space="preserve"> </w:t>
      </w:r>
      <w:r>
        <w:t>which</w:t>
      </w:r>
      <w:r>
        <w:rPr>
          <w:spacing w:val="-2"/>
        </w:rPr>
        <w:t xml:space="preserve"> </w:t>
      </w:r>
      <w:r>
        <w:t>reconciles</w:t>
      </w:r>
      <w:r>
        <w:rPr>
          <w:spacing w:val="-2"/>
        </w:rPr>
        <w:t xml:space="preserve"> </w:t>
      </w:r>
      <w:r>
        <w:t>to</w:t>
      </w:r>
      <w:r>
        <w:rPr>
          <w:spacing w:val="-2"/>
        </w:rPr>
        <w:t xml:space="preserve"> </w:t>
      </w:r>
      <w:r>
        <w:t>300</w:t>
      </w:r>
      <w:r>
        <w:rPr>
          <w:spacing w:val="-3"/>
        </w:rPr>
        <w:t xml:space="preserve"> </w:t>
      </w:r>
      <w:proofErr w:type="spellStart"/>
      <w:r>
        <w:t>tonnes</w:t>
      </w:r>
      <w:proofErr w:type="spellEnd"/>
      <w:r>
        <w:t xml:space="preserve"> and complies with the maximum over catch rule.</w:t>
      </w:r>
    </w:p>
    <w:p w14:paraId="7D307726" w14:textId="5F39680C" w:rsidR="00035E50" w:rsidRDefault="002E5CC2">
      <w:pPr>
        <w:pStyle w:val="ListParagraph"/>
        <w:numPr>
          <w:ilvl w:val="1"/>
          <w:numId w:val="1"/>
        </w:numPr>
        <w:tabs>
          <w:tab w:val="left" w:pos="1581"/>
        </w:tabs>
        <w:spacing w:before="1"/>
        <w:ind w:right="463"/>
      </w:pPr>
      <w:r>
        <w:t xml:space="preserve">The capacity for </w:t>
      </w:r>
      <w:del w:id="25" w:author="Pamela Maru" w:date="2024-11-29T15:01:00Z" w16du:dateUtc="2024-11-30T01:01:00Z">
        <w:r w:rsidDel="00343B80">
          <w:delText xml:space="preserve">states </w:delText>
        </w:r>
      </w:del>
      <w:ins w:id="26" w:author="Pamela Maru" w:date="2024-11-29T15:01:00Z" w16du:dateUtc="2024-11-30T01:01:00Z">
        <w:r w:rsidR="00343B80">
          <w:t xml:space="preserve">CCMs </w:t>
        </w:r>
      </w:ins>
      <w:r>
        <w:t>and/or subregional bodies to jointly reconcile their catches against</w:t>
      </w:r>
      <w:r>
        <w:rPr>
          <w:spacing w:val="-3"/>
        </w:rPr>
        <w:t xml:space="preserve"> </w:t>
      </w:r>
      <w:r>
        <w:t>similarly</w:t>
      </w:r>
      <w:r>
        <w:rPr>
          <w:spacing w:val="-4"/>
        </w:rPr>
        <w:t xml:space="preserve"> </w:t>
      </w:r>
      <w:r>
        <w:t>joint/combined</w:t>
      </w:r>
      <w:r>
        <w:rPr>
          <w:spacing w:val="-4"/>
        </w:rPr>
        <w:t xml:space="preserve"> </w:t>
      </w:r>
      <w:r>
        <w:t>catch</w:t>
      </w:r>
      <w:r>
        <w:rPr>
          <w:spacing w:val="-4"/>
        </w:rPr>
        <w:t xml:space="preserve"> </w:t>
      </w:r>
      <w:r>
        <w:t>limits,</w:t>
      </w:r>
      <w:r>
        <w:rPr>
          <w:spacing w:val="-6"/>
        </w:rPr>
        <w:t xml:space="preserve"> </w:t>
      </w:r>
      <w:r>
        <w:t>from</w:t>
      </w:r>
      <w:r>
        <w:rPr>
          <w:spacing w:val="-5"/>
        </w:rPr>
        <w:t xml:space="preserve"> </w:t>
      </w:r>
      <w:r>
        <w:t>time-to-time</w:t>
      </w:r>
      <w:r>
        <w:rPr>
          <w:spacing w:val="-6"/>
        </w:rPr>
        <w:t xml:space="preserve"> </w:t>
      </w:r>
      <w:r>
        <w:t>and</w:t>
      </w:r>
      <w:r>
        <w:rPr>
          <w:spacing w:val="-5"/>
        </w:rPr>
        <w:t xml:space="preserve"> </w:t>
      </w:r>
      <w:r>
        <w:t>when</w:t>
      </w:r>
      <w:r>
        <w:rPr>
          <w:spacing w:val="-4"/>
        </w:rPr>
        <w:t xml:space="preserve"> </w:t>
      </w:r>
      <w:r>
        <w:t>necessary, with such arrangements notified to the Commission.</w:t>
      </w:r>
    </w:p>
    <w:p w14:paraId="4908695F" w14:textId="4E6118BB" w:rsidR="006A63D6" w:rsidRDefault="006A63D6">
      <w:pPr>
        <w:pStyle w:val="ListParagraph"/>
        <w:numPr>
          <w:ilvl w:val="0"/>
          <w:numId w:val="1"/>
        </w:numPr>
        <w:tabs>
          <w:tab w:val="left" w:pos="861"/>
        </w:tabs>
        <w:spacing w:before="1"/>
        <w:ind w:right="139"/>
        <w:rPr>
          <w:ins w:id="27" w:author="Pamela Maru" w:date="2024-11-29T17:04:00Z" w16du:dateUtc="2024-11-30T03:04:00Z"/>
        </w:rPr>
      </w:pPr>
      <w:ins w:id="28" w:author="Pamela Maru" w:date="2024-11-29T17:05:00Z" w16du:dateUtc="2024-11-30T03:05:00Z">
        <w:r>
          <w:t xml:space="preserve">Provisions for the management of small fleets and SPA taken as bycatch in </w:t>
        </w:r>
      </w:ins>
      <w:ins w:id="29" w:author="Pamela Maru" w:date="2024-11-29T17:38:00Z" w16du:dateUtc="2024-11-30T03:38:00Z">
        <w:r w:rsidR="003F354C">
          <w:t xml:space="preserve">other </w:t>
        </w:r>
      </w:ins>
      <w:ins w:id="30" w:author="Pamela Maru" w:date="2024-11-29T17:05:00Z" w16du:dateUtc="2024-11-30T03:05:00Z">
        <w:r>
          <w:t xml:space="preserve">fisheries. </w:t>
        </w:r>
      </w:ins>
    </w:p>
    <w:p w14:paraId="094546B3" w14:textId="14D1E610" w:rsidR="00201B28" w:rsidRDefault="00C22A9A">
      <w:pPr>
        <w:pStyle w:val="ListParagraph"/>
        <w:numPr>
          <w:ilvl w:val="0"/>
          <w:numId w:val="1"/>
        </w:numPr>
        <w:tabs>
          <w:tab w:val="left" w:pos="861"/>
        </w:tabs>
        <w:spacing w:before="1"/>
        <w:ind w:right="139"/>
        <w:rPr>
          <w:ins w:id="31" w:author="Pamela Maru" w:date="2024-11-29T16:03:00Z" w16du:dateUtc="2024-11-30T02:03:00Z"/>
        </w:rPr>
      </w:pPr>
      <w:ins w:id="32" w:author="Pamela Maru" w:date="2024-11-29T16:05:00Z" w16du:dateUtc="2024-11-30T02:05:00Z">
        <w:r>
          <w:t>Provisions that ensure a</w:t>
        </w:r>
      </w:ins>
      <w:ins w:id="33" w:author="Pamela Maru" w:date="2024-11-29T16:04:00Z" w16du:dateUtc="2024-11-30T02:04:00Z">
        <w:r w:rsidR="00F2579C">
          <w:t>ll catches of SPA</w:t>
        </w:r>
      </w:ins>
      <w:ins w:id="34" w:author="Pamela Maru" w:date="2024-11-29T16:05:00Z" w16du:dateUtc="2024-11-30T02:05:00Z">
        <w:r w:rsidR="00F76CC8">
          <w:t xml:space="preserve"> </w:t>
        </w:r>
      </w:ins>
      <w:ins w:id="35" w:author="Pamela Maru" w:date="2024-11-29T16:07:00Z" w16du:dateUtc="2024-11-30T02:07:00Z">
        <w:r w:rsidR="007D61DC">
          <w:t xml:space="preserve">and </w:t>
        </w:r>
      </w:ins>
      <w:ins w:id="36" w:author="Pamela Maru" w:date="2024-11-29T16:06:00Z" w16du:dateUtc="2024-11-30T02:06:00Z">
        <w:r w:rsidR="00F76CC8">
          <w:t xml:space="preserve">tuna </w:t>
        </w:r>
        <w:r w:rsidR="008C7847">
          <w:t xml:space="preserve">and tuna-like species caught </w:t>
        </w:r>
      </w:ins>
      <w:ins w:id="37" w:author="Pamela Maru" w:date="2024-11-29T16:04:00Z" w16du:dateUtc="2024-11-30T02:04:00Z">
        <w:r w:rsidR="00F2579C" w:rsidRPr="00F2579C">
          <w:t xml:space="preserve">in SPA fisheries by </w:t>
        </w:r>
      </w:ins>
      <w:ins w:id="38" w:author="Pamela Maru" w:date="2024-11-29T16:07:00Z" w16du:dateUtc="2024-11-30T02:07:00Z">
        <w:r w:rsidR="009D351B">
          <w:t xml:space="preserve">a </w:t>
        </w:r>
      </w:ins>
      <w:ins w:id="39" w:author="Pamela Maru" w:date="2024-11-29T16:04:00Z" w16du:dateUtc="2024-11-30T02:04:00Z">
        <w:r w:rsidR="00F2579C" w:rsidRPr="00F2579C">
          <w:t>third party</w:t>
        </w:r>
      </w:ins>
      <w:ins w:id="40" w:author="Pamela Maru" w:date="2024-11-29T16:07:00Z" w16du:dateUtc="2024-11-30T02:07:00Z">
        <w:r w:rsidR="009D351B">
          <w:t>’s</w:t>
        </w:r>
      </w:ins>
      <w:ins w:id="41" w:author="Pamela Maru" w:date="2024-11-29T16:04:00Z" w16du:dateUtc="2024-11-30T02:04:00Z">
        <w:r w:rsidR="00F2579C" w:rsidRPr="00F2579C">
          <w:t xml:space="preserve"> fleet through access arrangement</w:t>
        </w:r>
      </w:ins>
      <w:ins w:id="42" w:author="Pamela Maru" w:date="2024-11-29T16:09:00Z" w16du:dateUtc="2024-11-30T02:09:00Z">
        <w:r w:rsidR="00C771E6">
          <w:t>s</w:t>
        </w:r>
      </w:ins>
      <w:ins w:id="43" w:author="Pamela Maru" w:date="2024-11-29T16:04:00Z" w16du:dateUtc="2024-11-30T02:04:00Z">
        <w:r w:rsidR="00F2579C" w:rsidRPr="00F2579C">
          <w:t xml:space="preserve"> in a co</w:t>
        </w:r>
      </w:ins>
      <w:ins w:id="44" w:author="Pamela Maru" w:date="2024-11-29T16:09:00Z" w16du:dateUtc="2024-11-30T02:09:00Z">
        <w:r w:rsidR="00C771E6">
          <w:t>a</w:t>
        </w:r>
      </w:ins>
      <w:ins w:id="45" w:author="Pamela Maru" w:date="2024-11-29T16:04:00Z" w16du:dateUtc="2024-11-30T02:04:00Z">
        <w:r w:rsidR="00F2579C" w:rsidRPr="00F2579C">
          <w:t>stal CCMs EEZ shall be attributed to that co</w:t>
        </w:r>
      </w:ins>
      <w:ins w:id="46" w:author="Pamela Maru" w:date="2024-11-29T17:49:00Z" w16du:dateUtc="2024-11-30T03:49:00Z">
        <w:r w:rsidR="003B0B85">
          <w:t>a</w:t>
        </w:r>
      </w:ins>
      <w:ins w:id="47" w:author="Pamela Maru" w:date="2024-11-29T16:04:00Z" w16du:dateUtc="2024-11-30T02:04:00Z">
        <w:r w:rsidR="00F2579C" w:rsidRPr="00F2579C">
          <w:t>stal CCM.</w:t>
        </w:r>
      </w:ins>
    </w:p>
    <w:p w14:paraId="7D307727" w14:textId="1A4CA43C" w:rsidR="00035E50" w:rsidRDefault="002E5CC2">
      <w:pPr>
        <w:pStyle w:val="ListParagraph"/>
        <w:numPr>
          <w:ilvl w:val="0"/>
          <w:numId w:val="1"/>
        </w:numPr>
        <w:tabs>
          <w:tab w:val="left" w:pos="861"/>
        </w:tabs>
        <w:spacing w:before="1"/>
        <w:ind w:right="139"/>
      </w:pPr>
      <w:r>
        <w:t>Provisions</w:t>
      </w:r>
      <w:ins w:id="48" w:author="Pamela Maru" w:date="2024-11-29T15:08:00Z" w16du:dateUtc="2024-11-30T01:08:00Z">
        <w:r w:rsidR="005164F4">
          <w:t xml:space="preserve"> to encourage IATTC to adopt compatible measures </w:t>
        </w:r>
      </w:ins>
      <w:del w:id="49" w:author="Pamela Maru" w:date="2024-11-29T15:09:00Z" w16du:dateUtc="2024-11-30T01:09:00Z">
        <w:r w:rsidDel="004F7DCC">
          <w:rPr>
            <w:spacing w:val="-2"/>
          </w:rPr>
          <w:delText xml:space="preserve"> </w:delText>
        </w:r>
      </w:del>
      <w:r>
        <w:t>for</w:t>
      </w:r>
      <w:r>
        <w:rPr>
          <w:spacing w:val="-2"/>
        </w:rPr>
        <w:t xml:space="preserve"> </w:t>
      </w:r>
      <w:del w:id="50" w:author="Pamela Maru" w:date="2024-11-29T15:09:00Z" w16du:dateUtc="2024-11-30T01:09:00Z">
        <w:r w:rsidDel="004F7DCC">
          <w:delText>how</w:delText>
        </w:r>
        <w:r w:rsidDel="004F7DCC">
          <w:rPr>
            <w:spacing w:val="-1"/>
          </w:rPr>
          <w:delText xml:space="preserve"> </w:delText>
        </w:r>
      </w:del>
      <w:r>
        <w:t>SPA</w:t>
      </w:r>
      <w:r>
        <w:rPr>
          <w:spacing w:val="-2"/>
        </w:rPr>
        <w:t xml:space="preserve"> </w:t>
      </w:r>
      <w:r>
        <w:t>in</w:t>
      </w:r>
      <w:r>
        <w:rPr>
          <w:spacing w:val="-4"/>
        </w:rPr>
        <w:t xml:space="preserve"> </w:t>
      </w:r>
      <w:r>
        <w:t>the</w:t>
      </w:r>
      <w:r>
        <w:rPr>
          <w:spacing w:val="-1"/>
        </w:rPr>
        <w:t xml:space="preserve"> </w:t>
      </w:r>
      <w:r>
        <w:t>EPO</w:t>
      </w:r>
      <w:r>
        <w:rPr>
          <w:spacing w:val="-1"/>
        </w:rPr>
        <w:t xml:space="preserve"> </w:t>
      </w:r>
      <w:del w:id="51" w:author="Pamela Maru" w:date="2024-11-29T15:09:00Z" w16du:dateUtc="2024-11-30T01:09:00Z">
        <w:r w:rsidDel="00346C79">
          <w:delText>is</w:delText>
        </w:r>
        <w:r w:rsidDel="00346C79">
          <w:rPr>
            <w:spacing w:val="-4"/>
          </w:rPr>
          <w:delText xml:space="preserve"> </w:delText>
        </w:r>
        <w:r w:rsidDel="00346C79">
          <w:delText>managed</w:delText>
        </w:r>
        <w:r w:rsidDel="00346C79">
          <w:rPr>
            <w:spacing w:val="-4"/>
          </w:rPr>
          <w:delText xml:space="preserve"> </w:delText>
        </w:r>
      </w:del>
      <w:r>
        <w:t>and</w:t>
      </w:r>
      <w:r>
        <w:rPr>
          <w:spacing w:val="-3"/>
        </w:rPr>
        <w:t xml:space="preserve"> </w:t>
      </w:r>
      <w:r>
        <w:t>how</w:t>
      </w:r>
      <w:r>
        <w:rPr>
          <w:spacing w:val="-1"/>
        </w:rPr>
        <w:t xml:space="preserve"> </w:t>
      </w:r>
      <w:r>
        <w:t>this</w:t>
      </w:r>
      <w:r>
        <w:rPr>
          <w:spacing w:val="-2"/>
        </w:rPr>
        <w:t xml:space="preserve"> </w:t>
      </w:r>
      <w:r>
        <w:t>CMM</w:t>
      </w:r>
      <w:r>
        <w:rPr>
          <w:spacing w:val="-2"/>
        </w:rPr>
        <w:t xml:space="preserve"> </w:t>
      </w:r>
      <w:r>
        <w:t>will</w:t>
      </w:r>
      <w:r>
        <w:rPr>
          <w:spacing w:val="-5"/>
        </w:rPr>
        <w:t xml:space="preserve"> </w:t>
      </w:r>
      <w:r>
        <w:t>respond</w:t>
      </w:r>
      <w:r>
        <w:rPr>
          <w:spacing w:val="-3"/>
        </w:rPr>
        <w:t xml:space="preserve"> </w:t>
      </w:r>
      <w:r>
        <w:t>to</w:t>
      </w:r>
      <w:r>
        <w:rPr>
          <w:spacing w:val="-1"/>
        </w:rPr>
        <w:t xml:space="preserve"> </w:t>
      </w:r>
      <w:r>
        <w:t>changes</w:t>
      </w:r>
      <w:r>
        <w:rPr>
          <w:spacing w:val="-4"/>
        </w:rPr>
        <w:t xml:space="preserve"> </w:t>
      </w:r>
      <w:r>
        <w:t>in</w:t>
      </w:r>
      <w:r>
        <w:rPr>
          <w:spacing w:val="-2"/>
        </w:rPr>
        <w:t xml:space="preserve"> </w:t>
      </w:r>
      <w:r>
        <w:t>EPO management will be included.</w:t>
      </w:r>
    </w:p>
    <w:p w14:paraId="7D307728" w14:textId="77777777" w:rsidR="00035E50" w:rsidRDefault="00035E50">
      <w:pPr>
        <w:pStyle w:val="BodyText"/>
        <w:spacing w:before="10"/>
        <w:rPr>
          <w:sz w:val="21"/>
        </w:rPr>
      </w:pPr>
    </w:p>
    <w:p w14:paraId="7D307729" w14:textId="77777777" w:rsidR="00035E50" w:rsidRDefault="002E5CC2">
      <w:pPr>
        <w:pStyle w:val="Heading1"/>
      </w:pPr>
      <w:r>
        <w:t>Management</w:t>
      </w:r>
      <w:r>
        <w:rPr>
          <w:spacing w:val="-11"/>
        </w:rPr>
        <w:t xml:space="preserve"> </w:t>
      </w:r>
      <w:r>
        <w:rPr>
          <w:spacing w:val="-2"/>
        </w:rPr>
        <w:t>measures</w:t>
      </w:r>
    </w:p>
    <w:p w14:paraId="7D30772A" w14:textId="0F33EEAB" w:rsidR="00035E50" w:rsidRDefault="002E5CC2">
      <w:pPr>
        <w:pStyle w:val="ListParagraph"/>
        <w:numPr>
          <w:ilvl w:val="0"/>
          <w:numId w:val="1"/>
        </w:numPr>
        <w:tabs>
          <w:tab w:val="left" w:pos="861"/>
        </w:tabs>
        <w:spacing w:before="1"/>
        <w:ind w:right="219"/>
      </w:pPr>
      <w:r>
        <w:t>Provisions will be made in this CMM pertaining to catch retention. The suggestion is to retain catch</w:t>
      </w:r>
      <w:r>
        <w:rPr>
          <w:spacing w:val="-5"/>
        </w:rPr>
        <w:t xml:space="preserve"> </w:t>
      </w:r>
      <w:r>
        <w:t>onboard</w:t>
      </w:r>
      <w:r>
        <w:rPr>
          <w:spacing w:val="-3"/>
        </w:rPr>
        <w:t xml:space="preserve"> </w:t>
      </w:r>
      <w:ins w:id="52" w:author="Pamela Maru" w:date="2024-11-29T16:38:00Z" w16du:dateUtc="2024-11-30T02:38:00Z">
        <w:r w:rsidR="00781E77">
          <w:rPr>
            <w:spacing w:val="-3"/>
          </w:rPr>
          <w:t>[</w:t>
        </w:r>
      </w:ins>
      <w:r>
        <w:t>and</w:t>
      </w:r>
      <w:r>
        <w:rPr>
          <w:spacing w:val="-5"/>
        </w:rPr>
        <w:t xml:space="preserve"> </w:t>
      </w:r>
      <w:r>
        <w:t>then</w:t>
      </w:r>
      <w:r>
        <w:rPr>
          <w:spacing w:val="-2"/>
        </w:rPr>
        <w:t xml:space="preserve"> </w:t>
      </w:r>
      <w:r>
        <w:t>land</w:t>
      </w:r>
      <w:r>
        <w:rPr>
          <w:spacing w:val="-3"/>
        </w:rPr>
        <w:t xml:space="preserve"> </w:t>
      </w:r>
      <w:r>
        <w:t>or</w:t>
      </w:r>
      <w:r>
        <w:rPr>
          <w:spacing w:val="-2"/>
        </w:rPr>
        <w:t xml:space="preserve"> </w:t>
      </w:r>
      <w:r>
        <w:t>transship</w:t>
      </w:r>
      <w:r>
        <w:rPr>
          <w:spacing w:val="-3"/>
        </w:rPr>
        <w:t xml:space="preserve"> </w:t>
      </w:r>
      <w:r>
        <w:t>at</w:t>
      </w:r>
      <w:r>
        <w:rPr>
          <w:spacing w:val="-2"/>
        </w:rPr>
        <w:t xml:space="preserve"> </w:t>
      </w:r>
      <w:r>
        <w:t>port</w:t>
      </w:r>
      <w:ins w:id="53" w:author="Pamela Maru" w:date="2024-11-29T16:38:00Z" w16du:dateUtc="2024-11-30T02:38:00Z">
        <w:r w:rsidR="0019729B">
          <w:t>]</w:t>
        </w:r>
      </w:ins>
      <w:r>
        <w:rPr>
          <w:spacing w:val="-2"/>
        </w:rPr>
        <w:t xml:space="preserve"> </w:t>
      </w:r>
      <w:r>
        <w:t>all</w:t>
      </w:r>
      <w:r>
        <w:rPr>
          <w:spacing w:val="-5"/>
        </w:rPr>
        <w:t xml:space="preserve"> </w:t>
      </w:r>
      <w:r>
        <w:t>south</w:t>
      </w:r>
      <w:r>
        <w:rPr>
          <w:spacing w:val="-5"/>
        </w:rPr>
        <w:t xml:space="preserve"> </w:t>
      </w:r>
      <w:r>
        <w:t>Pacific</w:t>
      </w:r>
      <w:r>
        <w:rPr>
          <w:spacing w:val="-2"/>
        </w:rPr>
        <w:t xml:space="preserve"> </w:t>
      </w:r>
      <w:r>
        <w:t>albacore,</w:t>
      </w:r>
      <w:r>
        <w:rPr>
          <w:spacing w:val="-1"/>
        </w:rPr>
        <w:t xml:space="preserve"> </w:t>
      </w:r>
      <w:r>
        <w:t>bigeye</w:t>
      </w:r>
      <w:r>
        <w:rPr>
          <w:spacing w:val="-1"/>
        </w:rPr>
        <w:t xml:space="preserve"> </w:t>
      </w:r>
      <w:r>
        <w:t>and</w:t>
      </w:r>
      <w:r>
        <w:rPr>
          <w:spacing w:val="-3"/>
        </w:rPr>
        <w:t xml:space="preserve"> </w:t>
      </w:r>
      <w:r>
        <w:t xml:space="preserve">yellowfin tuna. Discards to be allowed only if the hold on the last set is full with exemption applying for depredation (unfit for human consumption). </w:t>
      </w:r>
      <w:ins w:id="54" w:author="Pamela Maru" w:date="2024-11-29T16:39:00Z" w16du:dateUtc="2024-11-30T02:39:00Z">
        <w:r w:rsidR="0019729B">
          <w:t>[</w:t>
        </w:r>
      </w:ins>
      <w:r>
        <w:t>Discarding must be undertaken with either observer or EM verification.</w:t>
      </w:r>
      <w:ins w:id="55" w:author="Pamela Maru" w:date="2024-11-29T16:39:00Z" w16du:dateUtc="2024-11-30T02:39:00Z">
        <w:r w:rsidR="0019729B">
          <w:t>]</w:t>
        </w:r>
      </w:ins>
    </w:p>
    <w:p w14:paraId="7D30772B" w14:textId="0A75E505" w:rsidR="00035E50" w:rsidRDefault="002E5CC2">
      <w:pPr>
        <w:pStyle w:val="ListParagraph"/>
        <w:numPr>
          <w:ilvl w:val="0"/>
          <w:numId w:val="1"/>
        </w:numPr>
        <w:tabs>
          <w:tab w:val="left" w:pos="861"/>
        </w:tabs>
        <w:spacing w:before="1"/>
        <w:ind w:right="338"/>
      </w:pPr>
      <w:r>
        <w:t>Sovereign</w:t>
      </w:r>
      <w:r>
        <w:rPr>
          <w:spacing w:val="-4"/>
        </w:rPr>
        <w:t xml:space="preserve"> </w:t>
      </w:r>
      <w:r>
        <w:t>rights</w:t>
      </w:r>
      <w:r>
        <w:rPr>
          <w:spacing w:val="-4"/>
        </w:rPr>
        <w:t xml:space="preserve"> </w:t>
      </w:r>
      <w:r>
        <w:t>of</w:t>
      </w:r>
      <w:r>
        <w:rPr>
          <w:spacing w:val="-2"/>
        </w:rPr>
        <w:t xml:space="preserve"> </w:t>
      </w:r>
      <w:r>
        <w:t>coastal</w:t>
      </w:r>
      <w:r>
        <w:rPr>
          <w:spacing w:val="-4"/>
        </w:rPr>
        <w:t xml:space="preserve"> </w:t>
      </w:r>
      <w:ins w:id="56" w:author="Pamela Maru" w:date="2024-11-29T15:00:00Z" w16du:dateUtc="2024-11-30T01:00:00Z">
        <w:r w:rsidR="00343B80">
          <w:rPr>
            <w:spacing w:val="-4"/>
          </w:rPr>
          <w:t>CCMs</w:t>
        </w:r>
      </w:ins>
      <w:del w:id="57" w:author="Pamela Maru" w:date="2024-11-29T15:00:00Z" w16du:dateUtc="2024-11-30T01:00:00Z">
        <w:r w:rsidDel="00343B80">
          <w:delText>States</w:delText>
        </w:r>
      </w:del>
      <w:r>
        <w:rPr>
          <w:spacing w:val="-4"/>
        </w:rPr>
        <w:t xml:space="preserve"> </w:t>
      </w:r>
      <w:r>
        <w:t>to</w:t>
      </w:r>
      <w:r>
        <w:rPr>
          <w:spacing w:val="-3"/>
        </w:rPr>
        <w:t xml:space="preserve"> </w:t>
      </w:r>
      <w:r>
        <w:t>determine</w:t>
      </w:r>
      <w:r>
        <w:rPr>
          <w:spacing w:val="-4"/>
        </w:rPr>
        <w:t xml:space="preserve"> </w:t>
      </w:r>
      <w:r>
        <w:t>how</w:t>
      </w:r>
      <w:r>
        <w:rPr>
          <w:spacing w:val="-1"/>
        </w:rPr>
        <w:t xml:space="preserve"> </w:t>
      </w:r>
      <w:r>
        <w:t>some</w:t>
      </w:r>
      <w:r>
        <w:rPr>
          <w:spacing w:val="-4"/>
        </w:rPr>
        <w:t xml:space="preserve"> </w:t>
      </w:r>
      <w:r>
        <w:t>of</w:t>
      </w:r>
      <w:r>
        <w:rPr>
          <w:spacing w:val="-2"/>
        </w:rPr>
        <w:t xml:space="preserve"> </w:t>
      </w:r>
      <w:r>
        <w:t>these</w:t>
      </w:r>
      <w:r>
        <w:rPr>
          <w:spacing w:val="-4"/>
        </w:rPr>
        <w:t xml:space="preserve"> </w:t>
      </w:r>
      <w:r>
        <w:t>management</w:t>
      </w:r>
      <w:r>
        <w:rPr>
          <w:spacing w:val="-4"/>
        </w:rPr>
        <w:t xml:space="preserve"> </w:t>
      </w:r>
      <w:r>
        <w:t>measures</w:t>
      </w:r>
      <w:r>
        <w:rPr>
          <w:spacing w:val="-4"/>
        </w:rPr>
        <w:t xml:space="preserve"> </w:t>
      </w:r>
      <w:r>
        <w:t>will be applied in their waters, or to apply additional or more stringent measures.</w:t>
      </w:r>
    </w:p>
    <w:p w14:paraId="7D30772D" w14:textId="77777777" w:rsidR="00035E50" w:rsidRDefault="00035E50">
      <w:pPr>
        <w:pStyle w:val="BodyText"/>
        <w:spacing w:before="11"/>
        <w:rPr>
          <w:sz w:val="21"/>
        </w:rPr>
      </w:pPr>
    </w:p>
    <w:p w14:paraId="7D30772E" w14:textId="77777777" w:rsidR="00035E50" w:rsidRDefault="002E5CC2">
      <w:pPr>
        <w:ind w:left="140"/>
        <w:rPr>
          <w:b/>
        </w:rPr>
      </w:pPr>
      <w:r>
        <w:rPr>
          <w:b/>
        </w:rPr>
        <w:t>Monitoring</w:t>
      </w:r>
      <w:r>
        <w:rPr>
          <w:b/>
          <w:spacing w:val="-9"/>
        </w:rPr>
        <w:t xml:space="preserve"> </w:t>
      </w:r>
      <w:r>
        <w:rPr>
          <w:b/>
          <w:spacing w:val="-2"/>
        </w:rPr>
        <w:t>requirements</w:t>
      </w:r>
    </w:p>
    <w:p w14:paraId="7D30772F" w14:textId="77777777" w:rsidR="00035E50" w:rsidRDefault="002E5CC2">
      <w:pPr>
        <w:spacing w:before="3" w:line="292" w:lineRule="exact"/>
        <w:ind w:left="140"/>
        <w:rPr>
          <w:sz w:val="24"/>
        </w:rPr>
      </w:pPr>
      <w:r>
        <w:rPr>
          <w:sz w:val="24"/>
        </w:rPr>
        <w:t>All</w:t>
      </w:r>
      <w:r>
        <w:rPr>
          <w:spacing w:val="-4"/>
          <w:sz w:val="24"/>
        </w:rPr>
        <w:t xml:space="preserve"> </w:t>
      </w:r>
      <w:r>
        <w:rPr>
          <w:sz w:val="24"/>
        </w:rPr>
        <w:t>CCMs</w:t>
      </w:r>
      <w:r>
        <w:rPr>
          <w:spacing w:val="-3"/>
          <w:sz w:val="24"/>
        </w:rPr>
        <w:t xml:space="preserve"> </w:t>
      </w:r>
      <w:r>
        <w:rPr>
          <w:sz w:val="24"/>
        </w:rPr>
        <w:t>provided</w:t>
      </w:r>
      <w:r>
        <w:rPr>
          <w:spacing w:val="-2"/>
          <w:sz w:val="24"/>
        </w:rPr>
        <w:t xml:space="preserve"> </w:t>
      </w:r>
      <w:r>
        <w:rPr>
          <w:sz w:val="24"/>
        </w:rPr>
        <w:t>an</w:t>
      </w:r>
      <w:r>
        <w:rPr>
          <w:spacing w:val="-2"/>
          <w:sz w:val="24"/>
        </w:rPr>
        <w:t xml:space="preserve"> </w:t>
      </w:r>
      <w:r>
        <w:rPr>
          <w:sz w:val="24"/>
        </w:rPr>
        <w:t>SPA</w:t>
      </w:r>
      <w:r>
        <w:rPr>
          <w:spacing w:val="-1"/>
          <w:sz w:val="24"/>
        </w:rPr>
        <w:t xml:space="preserve"> </w:t>
      </w:r>
      <w:r>
        <w:rPr>
          <w:sz w:val="24"/>
        </w:rPr>
        <w:t>allocation</w:t>
      </w:r>
      <w:r>
        <w:rPr>
          <w:spacing w:val="-2"/>
          <w:sz w:val="24"/>
        </w:rPr>
        <w:t xml:space="preserve"> </w:t>
      </w:r>
      <w:r>
        <w:rPr>
          <w:sz w:val="24"/>
        </w:rPr>
        <w:t>implements</w:t>
      </w:r>
      <w:r>
        <w:rPr>
          <w:spacing w:val="-5"/>
          <w:sz w:val="24"/>
        </w:rPr>
        <w:t xml:space="preserve"> </w:t>
      </w:r>
      <w:r>
        <w:rPr>
          <w:sz w:val="24"/>
        </w:rPr>
        <w:t>the</w:t>
      </w:r>
      <w:r>
        <w:rPr>
          <w:spacing w:val="-4"/>
          <w:sz w:val="24"/>
        </w:rPr>
        <w:t xml:space="preserve"> </w:t>
      </w:r>
      <w:r>
        <w:rPr>
          <w:spacing w:val="-2"/>
          <w:sz w:val="24"/>
        </w:rPr>
        <w:t>following:</w:t>
      </w:r>
    </w:p>
    <w:p w14:paraId="7D307730" w14:textId="77777777" w:rsidR="00035E50" w:rsidRDefault="002E5CC2">
      <w:pPr>
        <w:pStyle w:val="ListParagraph"/>
        <w:numPr>
          <w:ilvl w:val="0"/>
          <w:numId w:val="1"/>
        </w:numPr>
        <w:tabs>
          <w:tab w:val="left" w:pos="861"/>
        </w:tabs>
        <w:ind w:right="134"/>
      </w:pPr>
      <w:r>
        <w:t>Electronic</w:t>
      </w:r>
      <w:r>
        <w:rPr>
          <w:spacing w:val="-3"/>
        </w:rPr>
        <w:t xml:space="preserve"> </w:t>
      </w:r>
      <w:r>
        <w:t>reporting</w:t>
      </w:r>
      <w:r>
        <w:rPr>
          <w:spacing w:val="-5"/>
        </w:rPr>
        <w:t xml:space="preserve"> </w:t>
      </w:r>
      <w:r>
        <w:t>of</w:t>
      </w:r>
      <w:r>
        <w:rPr>
          <w:spacing w:val="-5"/>
        </w:rPr>
        <w:t xml:space="preserve"> </w:t>
      </w:r>
      <w:r>
        <w:t>operational</w:t>
      </w:r>
      <w:r>
        <w:rPr>
          <w:spacing w:val="-3"/>
        </w:rPr>
        <w:t xml:space="preserve"> </w:t>
      </w:r>
      <w:r>
        <w:t>catch</w:t>
      </w:r>
      <w:r>
        <w:rPr>
          <w:spacing w:val="-3"/>
        </w:rPr>
        <w:t xml:space="preserve"> </w:t>
      </w:r>
      <w:r>
        <w:t>and</w:t>
      </w:r>
      <w:r>
        <w:rPr>
          <w:spacing w:val="-6"/>
        </w:rPr>
        <w:t xml:space="preserve"> </w:t>
      </w:r>
      <w:r>
        <w:t>effort</w:t>
      </w:r>
      <w:r>
        <w:rPr>
          <w:spacing w:val="-3"/>
        </w:rPr>
        <w:t xml:space="preserve"> </w:t>
      </w:r>
      <w:r>
        <w:t>data</w:t>
      </w:r>
      <w:r>
        <w:rPr>
          <w:spacing w:val="-3"/>
        </w:rPr>
        <w:t xml:space="preserve"> </w:t>
      </w:r>
      <w:r>
        <w:t>(</w:t>
      </w:r>
      <w:proofErr w:type="spellStart"/>
      <w:r>
        <w:t>logsheets</w:t>
      </w:r>
      <w:proofErr w:type="spellEnd"/>
      <w:r>
        <w:t>)</w:t>
      </w:r>
      <w:r>
        <w:rPr>
          <w:spacing w:val="-3"/>
        </w:rPr>
        <w:t xml:space="preserve"> </w:t>
      </w:r>
      <w:r>
        <w:t>to</w:t>
      </w:r>
      <w:r>
        <w:rPr>
          <w:spacing w:val="-4"/>
        </w:rPr>
        <w:t xml:space="preserve"> </w:t>
      </w:r>
      <w:r>
        <w:t>the</w:t>
      </w:r>
      <w:r>
        <w:rPr>
          <w:spacing w:val="-3"/>
        </w:rPr>
        <w:t xml:space="preserve"> </w:t>
      </w:r>
      <w:r>
        <w:t>Commission including discards reporting requirements.</w:t>
      </w:r>
    </w:p>
    <w:p w14:paraId="7D307731" w14:textId="77777777" w:rsidR="00035E50" w:rsidRPr="006B65C9" w:rsidRDefault="002E5CC2">
      <w:pPr>
        <w:pStyle w:val="ListParagraph"/>
        <w:numPr>
          <w:ilvl w:val="0"/>
          <w:numId w:val="1"/>
        </w:numPr>
        <w:tabs>
          <w:tab w:val="left" w:pos="861"/>
        </w:tabs>
        <w:ind w:hanging="361"/>
      </w:pPr>
      <w:r w:rsidRPr="006B65C9">
        <w:t>100%</w:t>
      </w:r>
      <w:r w:rsidRPr="006B65C9">
        <w:rPr>
          <w:spacing w:val="-5"/>
        </w:rPr>
        <w:t xml:space="preserve"> </w:t>
      </w:r>
      <w:r w:rsidRPr="006B65C9">
        <w:t>unloadings</w:t>
      </w:r>
      <w:r w:rsidRPr="006B65C9">
        <w:rPr>
          <w:spacing w:val="-4"/>
        </w:rPr>
        <w:t xml:space="preserve"> </w:t>
      </w:r>
      <w:r w:rsidRPr="006B65C9">
        <w:t>data</w:t>
      </w:r>
      <w:r w:rsidRPr="006B65C9">
        <w:rPr>
          <w:spacing w:val="-5"/>
        </w:rPr>
        <w:t xml:space="preserve"> </w:t>
      </w:r>
      <w:r w:rsidRPr="006B65C9">
        <w:t>to</w:t>
      </w:r>
      <w:r w:rsidRPr="006B65C9">
        <w:rPr>
          <w:spacing w:val="-3"/>
        </w:rPr>
        <w:t xml:space="preserve"> </w:t>
      </w:r>
      <w:r w:rsidRPr="006B65C9">
        <w:t>be</w:t>
      </w:r>
      <w:r w:rsidRPr="006B65C9">
        <w:rPr>
          <w:spacing w:val="-3"/>
        </w:rPr>
        <w:t xml:space="preserve"> </w:t>
      </w:r>
      <w:r w:rsidRPr="006B65C9">
        <w:t>(electronically)</w:t>
      </w:r>
      <w:r w:rsidRPr="006B65C9">
        <w:rPr>
          <w:spacing w:val="-3"/>
        </w:rPr>
        <w:t xml:space="preserve"> </w:t>
      </w:r>
      <w:r w:rsidRPr="006B65C9">
        <w:t>collected</w:t>
      </w:r>
      <w:r w:rsidRPr="006B65C9">
        <w:rPr>
          <w:spacing w:val="-7"/>
        </w:rPr>
        <w:t xml:space="preserve"> </w:t>
      </w:r>
      <w:r w:rsidRPr="006B65C9">
        <w:t>and</w:t>
      </w:r>
      <w:r w:rsidRPr="006B65C9">
        <w:rPr>
          <w:spacing w:val="-4"/>
        </w:rPr>
        <w:t xml:space="preserve"> </w:t>
      </w:r>
      <w:r w:rsidRPr="006B65C9">
        <w:t>reported</w:t>
      </w:r>
      <w:r w:rsidRPr="006B65C9">
        <w:rPr>
          <w:spacing w:val="-4"/>
        </w:rPr>
        <w:t xml:space="preserve"> </w:t>
      </w:r>
      <w:r w:rsidRPr="006B65C9">
        <w:t>to</w:t>
      </w:r>
      <w:r w:rsidRPr="006B65C9">
        <w:rPr>
          <w:spacing w:val="-3"/>
        </w:rPr>
        <w:t xml:space="preserve"> </w:t>
      </w:r>
      <w:r w:rsidRPr="006B65C9">
        <w:t>the</w:t>
      </w:r>
      <w:r w:rsidRPr="006B65C9">
        <w:rPr>
          <w:spacing w:val="-2"/>
        </w:rPr>
        <w:t xml:space="preserve"> Commission.</w:t>
      </w:r>
    </w:p>
    <w:p w14:paraId="7D307732" w14:textId="4A5C19DC" w:rsidR="00035E50" w:rsidRDefault="002E5CC2">
      <w:pPr>
        <w:pStyle w:val="ListParagraph"/>
        <w:numPr>
          <w:ilvl w:val="0"/>
          <w:numId w:val="1"/>
        </w:numPr>
        <w:tabs>
          <w:tab w:val="left" w:pos="861"/>
        </w:tabs>
        <w:ind w:right="368"/>
      </w:pPr>
      <w:r>
        <w:t>Minimum</w:t>
      </w:r>
      <w:r>
        <w:rPr>
          <w:spacing w:val="-4"/>
        </w:rPr>
        <w:t xml:space="preserve"> </w:t>
      </w:r>
      <w:r>
        <w:t>5%</w:t>
      </w:r>
      <w:r>
        <w:rPr>
          <w:spacing w:val="-5"/>
        </w:rPr>
        <w:t xml:space="preserve"> </w:t>
      </w:r>
      <w:ins w:id="58" w:author="Pamela Maru" w:date="2024-11-29T17:45:00Z" w16du:dateUtc="2024-11-30T03:45:00Z">
        <w:r w:rsidR="00E14462">
          <w:rPr>
            <w:spacing w:val="-5"/>
          </w:rPr>
          <w:t xml:space="preserve">human </w:t>
        </w:r>
      </w:ins>
      <w:r>
        <w:t>observer</w:t>
      </w:r>
      <w:r>
        <w:rPr>
          <w:spacing w:val="-5"/>
        </w:rPr>
        <w:t xml:space="preserve"> </w:t>
      </w:r>
      <w:r>
        <w:t>coverage</w:t>
      </w:r>
      <w:r>
        <w:rPr>
          <w:spacing w:val="-5"/>
        </w:rPr>
        <w:t xml:space="preserve"> </w:t>
      </w:r>
      <w:r>
        <w:t>of</w:t>
      </w:r>
      <w:r>
        <w:rPr>
          <w:spacing w:val="-3"/>
        </w:rPr>
        <w:t xml:space="preserve"> </w:t>
      </w:r>
      <w:r>
        <w:t>fishing</w:t>
      </w:r>
      <w:r>
        <w:rPr>
          <w:spacing w:val="-4"/>
        </w:rPr>
        <w:t xml:space="preserve"> </w:t>
      </w:r>
      <w:r>
        <w:t>vessels</w:t>
      </w:r>
      <w:r>
        <w:rPr>
          <w:spacing w:val="-3"/>
        </w:rPr>
        <w:t xml:space="preserve"> </w:t>
      </w:r>
      <w:r>
        <w:t>in</w:t>
      </w:r>
      <w:r>
        <w:rPr>
          <w:spacing w:val="-3"/>
        </w:rPr>
        <w:t xml:space="preserve"> </w:t>
      </w:r>
      <w:r>
        <w:t>areas</w:t>
      </w:r>
      <w:r>
        <w:rPr>
          <w:spacing w:val="-3"/>
        </w:rPr>
        <w:t xml:space="preserve"> </w:t>
      </w:r>
      <w:r>
        <w:t>where</w:t>
      </w:r>
      <w:r>
        <w:rPr>
          <w:spacing w:val="-2"/>
        </w:rPr>
        <w:t xml:space="preserve"> </w:t>
      </w:r>
      <w:r>
        <w:t>allocation</w:t>
      </w:r>
      <w:r>
        <w:rPr>
          <w:spacing w:val="-4"/>
        </w:rPr>
        <w:t xml:space="preserve"> </w:t>
      </w:r>
      <w:r>
        <w:t>applies.</w:t>
      </w:r>
      <w:r>
        <w:rPr>
          <w:spacing w:val="-2"/>
        </w:rPr>
        <w:t xml:space="preserve"> </w:t>
      </w:r>
      <w:ins w:id="59" w:author="Pamela Maru" w:date="2024-11-29T19:06:00Z" w16du:dateUtc="2024-11-30T05:06:00Z">
        <w:r w:rsidR="00A95E73">
          <w:rPr>
            <w:spacing w:val="-2"/>
          </w:rPr>
          <w:t xml:space="preserve">In addition, </w:t>
        </w:r>
      </w:ins>
      <w:r>
        <w:t>Electronic Monitoring may be applied if/when appropriate.</w:t>
      </w:r>
    </w:p>
    <w:p w14:paraId="7D307733" w14:textId="7C4CDCF8" w:rsidR="00035E50" w:rsidRDefault="002E5CC2">
      <w:pPr>
        <w:pStyle w:val="ListParagraph"/>
        <w:numPr>
          <w:ilvl w:val="0"/>
          <w:numId w:val="1"/>
        </w:numPr>
        <w:tabs>
          <w:tab w:val="left" w:pos="861"/>
        </w:tabs>
        <w:ind w:right="387"/>
      </w:pPr>
      <w:r>
        <w:t>Any</w:t>
      </w:r>
      <w:r>
        <w:rPr>
          <w:spacing w:val="-2"/>
        </w:rPr>
        <w:t xml:space="preserve"> </w:t>
      </w:r>
      <w:r>
        <w:t>vessels</w:t>
      </w:r>
      <w:r>
        <w:rPr>
          <w:spacing w:val="-5"/>
        </w:rPr>
        <w:t xml:space="preserve"> </w:t>
      </w:r>
      <w:r>
        <w:t>transshipping</w:t>
      </w:r>
      <w:r>
        <w:rPr>
          <w:spacing w:val="-2"/>
        </w:rPr>
        <w:t xml:space="preserve"> </w:t>
      </w:r>
      <w:r>
        <w:t>albacore</w:t>
      </w:r>
      <w:r>
        <w:rPr>
          <w:spacing w:val="-4"/>
        </w:rPr>
        <w:t xml:space="preserve"> </w:t>
      </w:r>
      <w:r>
        <w:t>must</w:t>
      </w:r>
      <w:r>
        <w:rPr>
          <w:spacing w:val="-2"/>
        </w:rPr>
        <w:t xml:space="preserve"> </w:t>
      </w:r>
      <w:r>
        <w:t>have</w:t>
      </w:r>
      <w:r>
        <w:rPr>
          <w:spacing w:val="-4"/>
        </w:rPr>
        <w:t xml:space="preserve"> </w:t>
      </w:r>
      <w:r>
        <w:t>100%</w:t>
      </w:r>
      <w:r>
        <w:rPr>
          <w:spacing w:val="-4"/>
        </w:rPr>
        <w:t xml:space="preserve"> </w:t>
      </w:r>
      <w:ins w:id="60" w:author="Pamela Maru" w:date="2024-11-29T17:45:00Z" w16du:dateUtc="2024-11-30T03:45:00Z">
        <w:r w:rsidR="00FA16C1">
          <w:rPr>
            <w:spacing w:val="-4"/>
          </w:rPr>
          <w:t xml:space="preserve">human </w:t>
        </w:r>
      </w:ins>
      <w:r>
        <w:t>observer</w:t>
      </w:r>
      <w:r>
        <w:rPr>
          <w:spacing w:val="-4"/>
        </w:rPr>
        <w:t xml:space="preserve"> </w:t>
      </w:r>
      <w:r>
        <w:t>coverage</w:t>
      </w:r>
      <w:r>
        <w:rPr>
          <w:spacing w:val="-4"/>
        </w:rPr>
        <w:t xml:space="preserve"> </w:t>
      </w:r>
      <w:r>
        <w:t>on</w:t>
      </w:r>
      <w:r>
        <w:rPr>
          <w:spacing w:val="-3"/>
        </w:rPr>
        <w:t xml:space="preserve"> </w:t>
      </w:r>
      <w:r>
        <w:t>carrier</w:t>
      </w:r>
      <w:r>
        <w:rPr>
          <w:spacing w:val="-4"/>
        </w:rPr>
        <w:t xml:space="preserve"> </w:t>
      </w:r>
      <w:r>
        <w:t>vessels. This may include EM if required information for transshipment notification/declaration can be verified (e.g. volume of fish transferred and species can be effectively monitored).</w:t>
      </w:r>
    </w:p>
    <w:p w14:paraId="7D307734" w14:textId="77777777" w:rsidR="00035E50" w:rsidRDefault="00035E50">
      <w:pPr>
        <w:pStyle w:val="BodyText"/>
        <w:spacing w:before="11"/>
        <w:rPr>
          <w:sz w:val="21"/>
        </w:rPr>
      </w:pPr>
    </w:p>
    <w:p w14:paraId="7D307735" w14:textId="77777777" w:rsidR="00035E50" w:rsidRDefault="002E5CC2">
      <w:pPr>
        <w:pStyle w:val="Heading1"/>
      </w:pPr>
      <w:r>
        <w:rPr>
          <w:spacing w:val="-2"/>
        </w:rPr>
        <w:lastRenderedPageBreak/>
        <w:t>Reporting</w:t>
      </w:r>
    </w:p>
    <w:p w14:paraId="7D307737" w14:textId="78C7AB3F" w:rsidR="00035E50" w:rsidDel="00294D90" w:rsidRDefault="004B257E">
      <w:pPr>
        <w:pStyle w:val="ListParagraph"/>
        <w:numPr>
          <w:ilvl w:val="0"/>
          <w:numId w:val="1"/>
        </w:numPr>
        <w:tabs>
          <w:tab w:val="left" w:pos="861"/>
        </w:tabs>
        <w:spacing w:before="37"/>
        <w:ind w:right="642"/>
        <w:rPr>
          <w:del w:id="61" w:author="Pamela Maru" w:date="2024-11-29T16:11:00Z" w16du:dateUtc="2024-11-30T02:11:00Z"/>
        </w:rPr>
      </w:pPr>
      <w:ins w:id="62" w:author="Pamela Maru" w:date="2024-11-29T16:12:00Z" w16du:dateUtc="2024-11-30T02:12:00Z">
        <w:r>
          <w:t xml:space="preserve">20. </w:t>
        </w:r>
      </w:ins>
      <w:r w:rsidR="002E5CC2">
        <w:t>CCMs</w:t>
      </w:r>
      <w:r w:rsidR="002E5CC2">
        <w:rPr>
          <w:spacing w:val="-4"/>
        </w:rPr>
        <w:t xml:space="preserve"> </w:t>
      </w:r>
      <w:r w:rsidR="002E5CC2">
        <w:t>will</w:t>
      </w:r>
      <w:r w:rsidR="002E5CC2">
        <w:rPr>
          <w:spacing w:val="-2"/>
        </w:rPr>
        <w:t xml:space="preserve"> </w:t>
      </w:r>
      <w:r w:rsidR="002E5CC2">
        <w:t>report</w:t>
      </w:r>
      <w:r w:rsidR="002E5CC2">
        <w:rPr>
          <w:spacing w:val="-4"/>
        </w:rPr>
        <w:t xml:space="preserve"> </w:t>
      </w:r>
      <w:r w:rsidR="002E5CC2">
        <w:t>annually</w:t>
      </w:r>
      <w:r w:rsidR="002E5CC2">
        <w:rPr>
          <w:spacing w:val="-2"/>
        </w:rPr>
        <w:t xml:space="preserve"> </w:t>
      </w:r>
      <w:r w:rsidR="002E5CC2">
        <w:t>to</w:t>
      </w:r>
      <w:r w:rsidR="002E5CC2">
        <w:rPr>
          <w:spacing w:val="-1"/>
        </w:rPr>
        <w:t xml:space="preserve"> </w:t>
      </w:r>
      <w:r w:rsidR="002E5CC2">
        <w:t>the</w:t>
      </w:r>
      <w:r w:rsidR="002E5CC2">
        <w:rPr>
          <w:spacing w:val="-4"/>
        </w:rPr>
        <w:t xml:space="preserve"> </w:t>
      </w:r>
      <w:r w:rsidR="002E5CC2">
        <w:t>WCPFC</w:t>
      </w:r>
      <w:r w:rsidR="002E5CC2">
        <w:rPr>
          <w:spacing w:val="-1"/>
        </w:rPr>
        <w:t xml:space="preserve"> </w:t>
      </w:r>
      <w:r w:rsidR="002E5CC2">
        <w:t>Secretariat</w:t>
      </w:r>
      <w:r w:rsidR="002E5CC2">
        <w:rPr>
          <w:spacing w:val="-2"/>
        </w:rPr>
        <w:t xml:space="preserve"> </w:t>
      </w:r>
      <w:r w:rsidR="002E5CC2">
        <w:t>at</w:t>
      </w:r>
      <w:r w:rsidR="002E5CC2">
        <w:rPr>
          <w:spacing w:val="-3"/>
        </w:rPr>
        <w:t xml:space="preserve"> </w:t>
      </w:r>
      <w:r w:rsidR="002E5CC2">
        <w:t>SC,</w:t>
      </w:r>
      <w:r w:rsidR="002E5CC2">
        <w:rPr>
          <w:spacing w:val="-2"/>
        </w:rPr>
        <w:t xml:space="preserve"> </w:t>
      </w:r>
      <w:r w:rsidR="002E5CC2">
        <w:t>TCC,</w:t>
      </w:r>
      <w:r w:rsidR="002E5CC2">
        <w:rPr>
          <w:spacing w:val="-5"/>
        </w:rPr>
        <w:t xml:space="preserve"> </w:t>
      </w:r>
      <w:r w:rsidR="002E5CC2">
        <w:t>and</w:t>
      </w:r>
      <w:r w:rsidR="002E5CC2">
        <w:rPr>
          <w:spacing w:val="-3"/>
        </w:rPr>
        <w:t xml:space="preserve"> </w:t>
      </w:r>
      <w:r w:rsidR="002E5CC2">
        <w:t>the</w:t>
      </w:r>
      <w:r w:rsidR="002E5CC2">
        <w:rPr>
          <w:spacing w:val="-4"/>
        </w:rPr>
        <w:t xml:space="preserve"> </w:t>
      </w:r>
      <w:r w:rsidR="002E5CC2">
        <w:t>annual</w:t>
      </w:r>
      <w:r w:rsidR="002E5CC2">
        <w:rPr>
          <w:spacing w:val="-2"/>
        </w:rPr>
        <w:t xml:space="preserve"> </w:t>
      </w:r>
      <w:r w:rsidR="002E5CC2">
        <w:t xml:space="preserve">Commission </w:t>
      </w:r>
      <w:r w:rsidR="002E5CC2">
        <w:rPr>
          <w:spacing w:val="-2"/>
        </w:rPr>
        <w:t>meeting.</w:t>
      </w:r>
    </w:p>
    <w:p w14:paraId="7D307738" w14:textId="77777777" w:rsidR="00035E50" w:rsidRDefault="00035E50" w:rsidP="00294D90">
      <w:pPr>
        <w:tabs>
          <w:tab w:val="left" w:pos="861"/>
        </w:tabs>
        <w:spacing w:before="37"/>
        <w:ind w:right="642"/>
        <w:rPr>
          <w:ins w:id="63" w:author="Pamela Maru" w:date="2024-11-29T16:11:00Z" w16du:dateUtc="2024-11-30T02:11:00Z"/>
        </w:rPr>
      </w:pPr>
    </w:p>
    <w:p w14:paraId="68AFB659" w14:textId="52E76185" w:rsidR="00294D90" w:rsidRPr="004B257E" w:rsidRDefault="00294D90" w:rsidP="00294D90">
      <w:pPr>
        <w:tabs>
          <w:tab w:val="left" w:pos="861"/>
        </w:tabs>
        <w:spacing w:before="37"/>
        <w:ind w:right="642"/>
        <w:rPr>
          <w:ins w:id="64" w:author="Pamela Maru" w:date="2024-11-29T16:12:00Z" w16du:dateUtc="2024-11-30T02:12:00Z"/>
          <w:b/>
          <w:bCs/>
        </w:rPr>
      </w:pPr>
      <w:ins w:id="65" w:author="Pamela Maru" w:date="2024-11-29T16:11:00Z" w16du:dateUtc="2024-11-30T02:11:00Z">
        <w:r w:rsidRPr="004B257E">
          <w:rPr>
            <w:b/>
            <w:bCs/>
          </w:rPr>
          <w:t>Final provision</w:t>
        </w:r>
      </w:ins>
    </w:p>
    <w:p w14:paraId="6F2A106A" w14:textId="301D33C4" w:rsidR="004B257E" w:rsidRDefault="002F36C7" w:rsidP="004B257E">
      <w:pPr>
        <w:pStyle w:val="ListParagraph"/>
        <w:numPr>
          <w:ilvl w:val="0"/>
          <w:numId w:val="1"/>
        </w:numPr>
        <w:tabs>
          <w:tab w:val="left" w:pos="861"/>
        </w:tabs>
        <w:spacing w:before="37"/>
        <w:ind w:right="642"/>
        <w:rPr>
          <w:ins w:id="66" w:author="Pamela Maru" w:date="2024-11-29T16:12:00Z" w16du:dateUtc="2024-11-30T02:12:00Z"/>
        </w:rPr>
      </w:pPr>
      <w:ins w:id="67" w:author="Pamela Maru" w:date="2024-11-29T16:12:00Z" w16du:dateUtc="2024-11-30T02:12:00Z">
        <w:r>
          <w:t>Adoption o</w:t>
        </w:r>
      </w:ins>
      <w:ins w:id="68" w:author="Pamela Maru" w:date="2024-11-29T16:13:00Z" w16du:dateUtc="2024-11-30T02:13:00Z">
        <w:r>
          <w:t>f this CMM shall re</w:t>
        </w:r>
      </w:ins>
      <w:ins w:id="69" w:author="Pamela Maru" w:date="2024-11-29T16:12:00Z" w16du:dateUtc="2024-11-30T02:12:00Z">
        <w:r w:rsidR="004B257E">
          <w:t>place</w:t>
        </w:r>
        <w:r>
          <w:t xml:space="preserve"> </w:t>
        </w:r>
        <w:r w:rsidR="004B257E">
          <w:t>CMM 2015-02.</w:t>
        </w:r>
      </w:ins>
    </w:p>
    <w:p w14:paraId="6EC2E599" w14:textId="77777777" w:rsidR="004B257E" w:rsidRDefault="004B257E" w:rsidP="00294D90">
      <w:pPr>
        <w:tabs>
          <w:tab w:val="left" w:pos="861"/>
        </w:tabs>
        <w:spacing w:before="37"/>
        <w:ind w:right="642"/>
      </w:pPr>
    </w:p>
    <w:p w14:paraId="7D307739" w14:textId="77777777" w:rsidR="00035E50" w:rsidRDefault="002E5CC2">
      <w:pPr>
        <w:pStyle w:val="BodyText"/>
        <w:ind w:left="140"/>
      </w:pPr>
      <w:r>
        <w:t>We</w:t>
      </w:r>
      <w:r>
        <w:rPr>
          <w:spacing w:val="-4"/>
        </w:rPr>
        <w:t xml:space="preserve"> </w:t>
      </w:r>
      <w:r>
        <w:t>welcome</w:t>
      </w:r>
      <w:r>
        <w:rPr>
          <w:spacing w:val="-1"/>
        </w:rPr>
        <w:t xml:space="preserve"> </w:t>
      </w:r>
      <w:r>
        <w:t>any</w:t>
      </w:r>
      <w:r>
        <w:rPr>
          <w:spacing w:val="-2"/>
        </w:rPr>
        <w:t xml:space="preserve"> </w:t>
      </w:r>
      <w:r>
        <w:t>interested</w:t>
      </w:r>
      <w:r>
        <w:rPr>
          <w:spacing w:val="-3"/>
        </w:rPr>
        <w:t xml:space="preserve"> </w:t>
      </w:r>
      <w:r>
        <w:t>CCM</w:t>
      </w:r>
      <w:r>
        <w:rPr>
          <w:spacing w:val="-3"/>
        </w:rPr>
        <w:t xml:space="preserve"> </w:t>
      </w:r>
      <w:r>
        <w:t>to</w:t>
      </w:r>
      <w:r>
        <w:rPr>
          <w:spacing w:val="-1"/>
        </w:rPr>
        <w:t xml:space="preserve"> </w:t>
      </w:r>
      <w:r>
        <w:t>get</w:t>
      </w:r>
      <w:r>
        <w:rPr>
          <w:spacing w:val="-1"/>
        </w:rPr>
        <w:t xml:space="preserve"> </w:t>
      </w:r>
      <w:r>
        <w:t>communicate</w:t>
      </w:r>
      <w:r>
        <w:rPr>
          <w:spacing w:val="-3"/>
        </w:rPr>
        <w:t xml:space="preserve"> </w:t>
      </w:r>
      <w:r>
        <w:t>with</w:t>
      </w:r>
      <w:r>
        <w:rPr>
          <w:spacing w:val="-2"/>
        </w:rPr>
        <w:t xml:space="preserve"> </w:t>
      </w:r>
      <w:r>
        <w:t>us</w:t>
      </w:r>
      <w:r>
        <w:rPr>
          <w:spacing w:val="-2"/>
        </w:rPr>
        <w:t xml:space="preserve"> </w:t>
      </w:r>
      <w:r>
        <w:t>at</w:t>
      </w:r>
      <w:r>
        <w:rPr>
          <w:spacing w:val="-2"/>
        </w:rPr>
        <w:t xml:space="preserve"> </w:t>
      </w:r>
      <w:r>
        <w:t>WCPFC21</w:t>
      </w:r>
      <w:r>
        <w:rPr>
          <w:spacing w:val="-4"/>
        </w:rPr>
        <w:t xml:space="preserve"> </w:t>
      </w:r>
      <w:r>
        <w:t>or</w:t>
      </w:r>
      <w:r>
        <w:rPr>
          <w:spacing w:val="-5"/>
        </w:rPr>
        <w:t xml:space="preserve"> </w:t>
      </w:r>
      <w:r>
        <w:t>intersessionally</w:t>
      </w:r>
      <w:r>
        <w:rPr>
          <w:spacing w:val="-4"/>
        </w:rPr>
        <w:t xml:space="preserve"> </w:t>
      </w:r>
      <w:r>
        <w:t>to</w:t>
      </w:r>
      <w:r>
        <w:rPr>
          <w:spacing w:val="-3"/>
        </w:rPr>
        <w:t xml:space="preserve"> </w:t>
      </w:r>
      <w:r>
        <w:t>further progress this work, with the goal being to adopt an implementing CMM for the SPA MP at WCPFC22.</w:t>
      </w:r>
    </w:p>
    <w:p w14:paraId="7D30773A" w14:textId="77777777" w:rsidR="00035E50" w:rsidRDefault="002E5CC2">
      <w:pPr>
        <w:pStyle w:val="BodyText"/>
        <w:ind w:left="140"/>
      </w:pPr>
      <w:r>
        <w:t>Please</w:t>
      </w:r>
      <w:r>
        <w:rPr>
          <w:spacing w:val="-2"/>
        </w:rPr>
        <w:t xml:space="preserve"> </w:t>
      </w:r>
      <w:r>
        <w:t>direct</w:t>
      </w:r>
      <w:r>
        <w:rPr>
          <w:spacing w:val="-3"/>
        </w:rPr>
        <w:t xml:space="preserve"> </w:t>
      </w:r>
      <w:r>
        <w:t>any</w:t>
      </w:r>
      <w:r>
        <w:rPr>
          <w:spacing w:val="-4"/>
        </w:rPr>
        <w:t xml:space="preserve"> </w:t>
      </w:r>
      <w:r>
        <w:t>inquiries</w:t>
      </w:r>
      <w:r>
        <w:rPr>
          <w:spacing w:val="-5"/>
        </w:rPr>
        <w:t xml:space="preserve"> </w:t>
      </w:r>
      <w:r>
        <w:t>to</w:t>
      </w:r>
      <w:r>
        <w:rPr>
          <w:spacing w:val="-4"/>
        </w:rPr>
        <w:t xml:space="preserve"> </w:t>
      </w:r>
      <w:r>
        <w:t>myself</w:t>
      </w:r>
      <w:r>
        <w:rPr>
          <w:spacing w:val="-3"/>
        </w:rPr>
        <w:t xml:space="preserve"> </w:t>
      </w:r>
      <w:r>
        <w:t>(</w:t>
      </w:r>
      <w:hyperlink r:id="rId13">
        <w:r>
          <w:rPr>
            <w:color w:val="0562C1"/>
            <w:u w:val="single" w:color="0562C1"/>
          </w:rPr>
          <w:t>roseti.imo@maf.gov.ws</w:t>
        </w:r>
      </w:hyperlink>
      <w:r>
        <w:t>)</w:t>
      </w:r>
      <w:r>
        <w:rPr>
          <w:spacing w:val="-3"/>
        </w:rPr>
        <w:t xml:space="preserve"> </w:t>
      </w:r>
      <w:r>
        <w:t>and</w:t>
      </w:r>
      <w:r>
        <w:rPr>
          <w:spacing w:val="-4"/>
        </w:rPr>
        <w:t xml:space="preserve"> </w:t>
      </w:r>
      <w:r>
        <w:t>the</w:t>
      </w:r>
      <w:r>
        <w:rPr>
          <w:spacing w:val="-2"/>
        </w:rPr>
        <w:t xml:space="preserve"> </w:t>
      </w:r>
      <w:r>
        <w:t>SPG</w:t>
      </w:r>
      <w:r>
        <w:rPr>
          <w:spacing w:val="-3"/>
        </w:rPr>
        <w:t xml:space="preserve"> </w:t>
      </w:r>
      <w:r>
        <w:t>Technical</w:t>
      </w:r>
      <w:r>
        <w:rPr>
          <w:spacing w:val="-4"/>
        </w:rPr>
        <w:t xml:space="preserve"> </w:t>
      </w:r>
      <w:r>
        <w:t>Adviser,</w:t>
      </w:r>
      <w:r>
        <w:rPr>
          <w:spacing w:val="-3"/>
        </w:rPr>
        <w:t xml:space="preserve"> </w:t>
      </w:r>
      <w:r>
        <w:t>Lars</w:t>
      </w:r>
      <w:r>
        <w:rPr>
          <w:spacing w:val="-3"/>
        </w:rPr>
        <w:t xml:space="preserve"> </w:t>
      </w:r>
      <w:r>
        <w:t xml:space="preserve">Olsen </w:t>
      </w:r>
      <w:r>
        <w:rPr>
          <w:spacing w:val="-2"/>
        </w:rPr>
        <w:t>(</w:t>
      </w:r>
      <w:hyperlink r:id="rId14">
        <w:r>
          <w:rPr>
            <w:color w:val="0562C1"/>
            <w:spacing w:val="-2"/>
            <w:u w:val="single" w:color="0562C1"/>
          </w:rPr>
          <w:t>olsenpacific@gmail.com</w:t>
        </w:r>
      </w:hyperlink>
      <w:r>
        <w:rPr>
          <w:spacing w:val="-2"/>
        </w:rPr>
        <w:t>).</w:t>
      </w:r>
    </w:p>
    <w:p w14:paraId="7D30773B" w14:textId="77777777" w:rsidR="00035E50" w:rsidRDefault="00035E50">
      <w:pPr>
        <w:pStyle w:val="BodyText"/>
        <w:rPr>
          <w:sz w:val="20"/>
        </w:rPr>
      </w:pPr>
    </w:p>
    <w:p w14:paraId="7D30773C" w14:textId="77777777" w:rsidR="00035E50" w:rsidRDefault="00035E50">
      <w:pPr>
        <w:pStyle w:val="BodyText"/>
        <w:spacing w:before="11"/>
        <w:rPr>
          <w:sz w:val="16"/>
        </w:rPr>
      </w:pPr>
    </w:p>
    <w:p w14:paraId="7D30773D" w14:textId="77777777" w:rsidR="00035E50" w:rsidRDefault="002E5CC2">
      <w:pPr>
        <w:pStyle w:val="BodyText"/>
        <w:spacing w:before="57"/>
        <w:ind w:left="140"/>
      </w:pPr>
      <w:r>
        <w:rPr>
          <w:noProof/>
        </w:rPr>
        <w:drawing>
          <wp:anchor distT="0" distB="0" distL="0" distR="0" simplePos="0" relativeHeight="15730688" behindDoc="0" locked="0" layoutInCell="1" allowOverlap="1" wp14:anchorId="7D30774B" wp14:editId="7D30774C">
            <wp:simplePos x="0" y="0"/>
            <wp:positionH relativeFrom="page">
              <wp:posOffset>824791</wp:posOffset>
            </wp:positionH>
            <wp:positionV relativeFrom="paragraph">
              <wp:posOffset>574772</wp:posOffset>
            </wp:positionV>
            <wp:extent cx="569922" cy="58188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5" cstate="print"/>
                    <a:stretch>
                      <a:fillRect/>
                    </a:stretch>
                  </pic:blipFill>
                  <pic:spPr>
                    <a:xfrm>
                      <a:off x="0" y="0"/>
                      <a:ext cx="569922" cy="581888"/>
                    </a:xfrm>
                    <a:prstGeom prst="rect">
                      <a:avLst/>
                    </a:prstGeom>
                  </pic:spPr>
                </pic:pic>
              </a:graphicData>
            </a:graphic>
          </wp:anchor>
        </w:drawing>
      </w:r>
      <w:r>
        <w:t>Yours</w:t>
      </w:r>
      <w:r>
        <w:rPr>
          <w:spacing w:val="-1"/>
        </w:rPr>
        <w:t xml:space="preserve"> </w:t>
      </w:r>
      <w:r>
        <w:rPr>
          <w:spacing w:val="-2"/>
        </w:rPr>
        <w:t>sincerely</w:t>
      </w:r>
    </w:p>
    <w:p w14:paraId="7D30773E" w14:textId="77777777" w:rsidR="00035E50" w:rsidRDefault="00035E50">
      <w:pPr>
        <w:pStyle w:val="BodyText"/>
      </w:pPr>
    </w:p>
    <w:p w14:paraId="7D30773F" w14:textId="77777777" w:rsidR="00035E50" w:rsidRDefault="00035E50">
      <w:pPr>
        <w:pStyle w:val="BodyText"/>
      </w:pPr>
    </w:p>
    <w:p w14:paraId="7D307740" w14:textId="77777777" w:rsidR="00035E50" w:rsidRDefault="00035E50">
      <w:pPr>
        <w:pStyle w:val="BodyText"/>
      </w:pPr>
    </w:p>
    <w:p w14:paraId="7D307741" w14:textId="77777777" w:rsidR="00035E50" w:rsidRDefault="00035E50">
      <w:pPr>
        <w:pStyle w:val="BodyText"/>
      </w:pPr>
    </w:p>
    <w:p w14:paraId="7D307742" w14:textId="77777777" w:rsidR="00035E50" w:rsidRDefault="00035E50">
      <w:pPr>
        <w:pStyle w:val="BodyText"/>
        <w:spacing w:before="4"/>
      </w:pPr>
    </w:p>
    <w:p w14:paraId="7D307743" w14:textId="77777777" w:rsidR="00035E50" w:rsidRDefault="002E5CC2">
      <w:pPr>
        <w:pStyle w:val="BodyText"/>
        <w:spacing w:line="237" w:lineRule="auto"/>
        <w:ind w:left="140" w:right="6726"/>
      </w:pPr>
      <w:r>
        <w:t>Roseti</w:t>
      </w:r>
      <w:r>
        <w:rPr>
          <w:spacing w:val="-13"/>
        </w:rPr>
        <w:t xml:space="preserve"> </w:t>
      </w:r>
      <w:r>
        <w:t>Imo,</w:t>
      </w:r>
      <w:r>
        <w:rPr>
          <w:spacing w:val="-12"/>
        </w:rPr>
        <w:t xml:space="preserve"> </w:t>
      </w:r>
      <w:r>
        <w:t>Chair</w:t>
      </w:r>
      <w:r>
        <w:rPr>
          <w:spacing w:val="-12"/>
        </w:rPr>
        <w:t xml:space="preserve"> </w:t>
      </w:r>
      <w:r>
        <w:t>(Samoa) South Pacific Group</w:t>
      </w:r>
    </w:p>
    <w:sectPr w:rsidR="00035E50">
      <w:pgSz w:w="12240" w:h="15840"/>
      <w:pgMar w:top="1400" w:right="1300" w:bottom="280" w:left="13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7" w:author="Pamela Maru" w:date="2024-11-29T14:51:00Z" w:initials="PM">
    <w:p w14:paraId="70977D37" w14:textId="77777777" w:rsidR="00083ABD" w:rsidRDefault="00C40E53" w:rsidP="00083ABD">
      <w:pPr>
        <w:pStyle w:val="CommentText"/>
      </w:pPr>
      <w:r>
        <w:rPr>
          <w:rStyle w:val="CommentReference"/>
        </w:rPr>
        <w:annotationRef/>
      </w:r>
      <w:r w:rsidR="00083ABD">
        <w:t xml:space="preserve">Mixed fishery framework considerations in particular interaction between BET and SPA MP. Will require updated evaluations of MP outcomes.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0977D3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9F88ECA" w16cex:dateUtc="2024-11-30T00: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0977D37" w16cid:durableId="79F88EC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820D48" w14:textId="77777777" w:rsidR="00F554C7" w:rsidRDefault="00F554C7" w:rsidP="00E3332F">
      <w:r>
        <w:separator/>
      </w:r>
    </w:p>
  </w:endnote>
  <w:endnote w:type="continuationSeparator" w:id="0">
    <w:p w14:paraId="4F700695" w14:textId="77777777" w:rsidR="00F554C7" w:rsidRDefault="00F554C7" w:rsidP="00E33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6D9647" w14:textId="77777777" w:rsidR="00F554C7" w:rsidRDefault="00F554C7" w:rsidP="00E3332F">
      <w:r>
        <w:separator/>
      </w:r>
    </w:p>
  </w:footnote>
  <w:footnote w:type="continuationSeparator" w:id="0">
    <w:p w14:paraId="6AC56163" w14:textId="77777777" w:rsidR="00F554C7" w:rsidRDefault="00F554C7" w:rsidP="00E3332F">
      <w:r>
        <w:continuationSeparator/>
      </w:r>
    </w:p>
  </w:footnote>
  <w:footnote w:id="1">
    <w:p w14:paraId="102EDB40" w14:textId="5C448FB9" w:rsidR="00E3332F" w:rsidRDefault="00E3332F">
      <w:pPr>
        <w:pStyle w:val="FootnoteText"/>
      </w:pPr>
      <w:ins w:id="15" w:author="Pamela Maru" w:date="2024-11-29T19:09:00Z" w16du:dateUtc="2024-11-30T05:09:00Z">
        <w:r>
          <w:rPr>
            <w:rStyle w:val="FootnoteReference"/>
          </w:rPr>
          <w:footnoteRef/>
        </w:r>
        <w:r>
          <w:t xml:space="preserve"> </w:t>
        </w:r>
      </w:ins>
      <w:ins w:id="16" w:author="Pamela Maru" w:date="2024-11-29T19:11:00Z" w16du:dateUtc="2024-11-30T05:11:00Z">
        <w:r>
          <w:t xml:space="preserve">Noting Article 10(3) of the Convention. </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74A1D42"/>
    <w:multiLevelType w:val="hybridMultilevel"/>
    <w:tmpl w:val="B58EC0FA"/>
    <w:lvl w:ilvl="0" w:tplc="6F3EF802">
      <w:start w:val="1"/>
      <w:numFmt w:val="decimal"/>
      <w:lvlText w:val="%1."/>
      <w:lvlJc w:val="left"/>
      <w:pPr>
        <w:ind w:left="500" w:hanging="360"/>
        <w:jc w:val="left"/>
      </w:pPr>
      <w:rPr>
        <w:rFonts w:ascii="Calibri" w:eastAsia="Calibri" w:hAnsi="Calibri" w:cs="Calibri" w:hint="default"/>
        <w:b w:val="0"/>
        <w:bCs w:val="0"/>
        <w:i w:val="0"/>
        <w:iCs w:val="0"/>
        <w:w w:val="100"/>
        <w:sz w:val="22"/>
        <w:szCs w:val="22"/>
        <w:lang w:val="en-US" w:eastAsia="en-US" w:bidi="ar-SA"/>
      </w:rPr>
    </w:lvl>
    <w:lvl w:ilvl="1" w:tplc="F6547E90">
      <w:start w:val="1"/>
      <w:numFmt w:val="lowerLetter"/>
      <w:lvlText w:val="%2."/>
      <w:lvlJc w:val="left"/>
      <w:pPr>
        <w:ind w:left="1220" w:hanging="360"/>
        <w:jc w:val="left"/>
      </w:pPr>
      <w:rPr>
        <w:rFonts w:ascii="Calibri" w:eastAsia="Calibri" w:hAnsi="Calibri" w:cs="Calibri" w:hint="default"/>
        <w:b w:val="0"/>
        <w:bCs w:val="0"/>
        <w:i w:val="0"/>
        <w:iCs w:val="0"/>
        <w:spacing w:val="-1"/>
        <w:w w:val="100"/>
        <w:sz w:val="22"/>
        <w:szCs w:val="22"/>
        <w:lang w:val="en-US" w:eastAsia="en-US" w:bidi="ar-SA"/>
      </w:rPr>
    </w:lvl>
    <w:lvl w:ilvl="2" w:tplc="DC94A2B8">
      <w:start w:val="1"/>
      <w:numFmt w:val="lowerRoman"/>
      <w:lvlText w:val="%3."/>
      <w:lvlJc w:val="left"/>
      <w:pPr>
        <w:ind w:left="1940" w:hanging="286"/>
        <w:jc w:val="left"/>
      </w:pPr>
      <w:rPr>
        <w:rFonts w:ascii="Calibri" w:eastAsia="Calibri" w:hAnsi="Calibri" w:cs="Calibri" w:hint="default"/>
        <w:b w:val="0"/>
        <w:bCs w:val="0"/>
        <w:i w:val="0"/>
        <w:iCs w:val="0"/>
        <w:spacing w:val="-1"/>
        <w:w w:val="100"/>
        <w:sz w:val="22"/>
        <w:szCs w:val="22"/>
        <w:lang w:val="en-US" w:eastAsia="en-US" w:bidi="ar-SA"/>
      </w:rPr>
    </w:lvl>
    <w:lvl w:ilvl="3" w:tplc="179AECAE">
      <w:numFmt w:val="bullet"/>
      <w:lvlText w:val="•"/>
      <w:lvlJc w:val="left"/>
      <w:pPr>
        <w:ind w:left="2857" w:hanging="286"/>
      </w:pPr>
      <w:rPr>
        <w:rFonts w:hint="default"/>
        <w:lang w:val="en-US" w:eastAsia="en-US" w:bidi="ar-SA"/>
      </w:rPr>
    </w:lvl>
    <w:lvl w:ilvl="4" w:tplc="73BA3148">
      <w:numFmt w:val="bullet"/>
      <w:lvlText w:val="•"/>
      <w:lvlJc w:val="left"/>
      <w:pPr>
        <w:ind w:left="3775" w:hanging="286"/>
      </w:pPr>
      <w:rPr>
        <w:rFonts w:hint="default"/>
        <w:lang w:val="en-US" w:eastAsia="en-US" w:bidi="ar-SA"/>
      </w:rPr>
    </w:lvl>
    <w:lvl w:ilvl="5" w:tplc="17848BEC">
      <w:numFmt w:val="bullet"/>
      <w:lvlText w:val="•"/>
      <w:lvlJc w:val="left"/>
      <w:pPr>
        <w:ind w:left="4692" w:hanging="286"/>
      </w:pPr>
      <w:rPr>
        <w:rFonts w:hint="default"/>
        <w:lang w:val="en-US" w:eastAsia="en-US" w:bidi="ar-SA"/>
      </w:rPr>
    </w:lvl>
    <w:lvl w:ilvl="6" w:tplc="4CFEFD26">
      <w:numFmt w:val="bullet"/>
      <w:lvlText w:val="•"/>
      <w:lvlJc w:val="left"/>
      <w:pPr>
        <w:ind w:left="5610" w:hanging="286"/>
      </w:pPr>
      <w:rPr>
        <w:rFonts w:hint="default"/>
        <w:lang w:val="en-US" w:eastAsia="en-US" w:bidi="ar-SA"/>
      </w:rPr>
    </w:lvl>
    <w:lvl w:ilvl="7" w:tplc="36A85498">
      <w:numFmt w:val="bullet"/>
      <w:lvlText w:val="•"/>
      <w:lvlJc w:val="left"/>
      <w:pPr>
        <w:ind w:left="6527" w:hanging="286"/>
      </w:pPr>
      <w:rPr>
        <w:rFonts w:hint="default"/>
        <w:lang w:val="en-US" w:eastAsia="en-US" w:bidi="ar-SA"/>
      </w:rPr>
    </w:lvl>
    <w:lvl w:ilvl="8" w:tplc="BAA6F648">
      <w:numFmt w:val="bullet"/>
      <w:lvlText w:val="•"/>
      <w:lvlJc w:val="left"/>
      <w:pPr>
        <w:ind w:left="7445" w:hanging="286"/>
      </w:pPr>
      <w:rPr>
        <w:rFonts w:hint="default"/>
        <w:lang w:val="en-US" w:eastAsia="en-US" w:bidi="ar-SA"/>
      </w:rPr>
    </w:lvl>
  </w:abstractNum>
  <w:abstractNum w:abstractNumId="1" w15:restartNumberingAfterBreak="0">
    <w:nsid w:val="7D69793C"/>
    <w:multiLevelType w:val="hybridMultilevel"/>
    <w:tmpl w:val="82BAB44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657026781">
    <w:abstractNumId w:val="0"/>
  </w:num>
  <w:num w:numId="2" w16cid:durableId="72595390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amela Maru">
    <w15:presenceInfo w15:providerId="AD" w15:userId="S::P.Maru@mmr.gov.ck::24541293-9f22-4219-9f89-f4a8b40b4a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oNotTrackFormatting/>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E50"/>
    <w:rsid w:val="00035E50"/>
    <w:rsid w:val="00083ABD"/>
    <w:rsid w:val="000A1F78"/>
    <w:rsid w:val="000B0A96"/>
    <w:rsid w:val="00113C14"/>
    <w:rsid w:val="001725BA"/>
    <w:rsid w:val="00175B36"/>
    <w:rsid w:val="0019729B"/>
    <w:rsid w:val="001A454C"/>
    <w:rsid w:val="00201B28"/>
    <w:rsid w:val="00294D90"/>
    <w:rsid w:val="002E5CC2"/>
    <w:rsid w:val="002E6EB2"/>
    <w:rsid w:val="002F36C7"/>
    <w:rsid w:val="00343B80"/>
    <w:rsid w:val="00346C79"/>
    <w:rsid w:val="003B0B85"/>
    <w:rsid w:val="003F354C"/>
    <w:rsid w:val="004A721A"/>
    <w:rsid w:val="004B257E"/>
    <w:rsid w:val="004F7DCC"/>
    <w:rsid w:val="0050133D"/>
    <w:rsid w:val="005164F4"/>
    <w:rsid w:val="005A0043"/>
    <w:rsid w:val="00626E87"/>
    <w:rsid w:val="006A63D6"/>
    <w:rsid w:val="006B65C9"/>
    <w:rsid w:val="006B78D5"/>
    <w:rsid w:val="006E5C67"/>
    <w:rsid w:val="006F0D1D"/>
    <w:rsid w:val="00756544"/>
    <w:rsid w:val="00781E77"/>
    <w:rsid w:val="007A3AE7"/>
    <w:rsid w:val="007D61DC"/>
    <w:rsid w:val="008310E7"/>
    <w:rsid w:val="0083347D"/>
    <w:rsid w:val="008B30D5"/>
    <w:rsid w:val="008C44D1"/>
    <w:rsid w:val="008C7847"/>
    <w:rsid w:val="008D79A2"/>
    <w:rsid w:val="009A0FB6"/>
    <w:rsid w:val="009D351B"/>
    <w:rsid w:val="00A95E73"/>
    <w:rsid w:val="00AC54B5"/>
    <w:rsid w:val="00B4472C"/>
    <w:rsid w:val="00BA1160"/>
    <w:rsid w:val="00BE6F4B"/>
    <w:rsid w:val="00C22A9A"/>
    <w:rsid w:val="00C40E53"/>
    <w:rsid w:val="00C771E6"/>
    <w:rsid w:val="00CA385E"/>
    <w:rsid w:val="00D208B6"/>
    <w:rsid w:val="00DC7F3C"/>
    <w:rsid w:val="00DD09C5"/>
    <w:rsid w:val="00E14462"/>
    <w:rsid w:val="00E3332F"/>
    <w:rsid w:val="00F2579C"/>
    <w:rsid w:val="00F554C7"/>
    <w:rsid w:val="00F640A1"/>
    <w:rsid w:val="00F76CC8"/>
    <w:rsid w:val="00FA16C1"/>
    <w:rsid w:val="00FA74CB"/>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3076CF"/>
  <w15:docId w15:val="{15E12A52-CF0D-49AD-94D9-450F7D99B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ind w:left="14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860" w:hanging="360"/>
    </w:pPr>
  </w:style>
  <w:style w:type="paragraph" w:customStyle="1" w:styleId="TableParagraph">
    <w:name w:val="Table Paragraph"/>
    <w:basedOn w:val="Normal"/>
    <w:uiPriority w:val="1"/>
    <w:qFormat/>
  </w:style>
  <w:style w:type="paragraph" w:styleId="Revision">
    <w:name w:val="Revision"/>
    <w:hidden/>
    <w:uiPriority w:val="99"/>
    <w:semiHidden/>
    <w:rsid w:val="00626E87"/>
    <w:pPr>
      <w:widowControl/>
      <w:autoSpaceDE/>
      <w:autoSpaceDN/>
    </w:pPr>
    <w:rPr>
      <w:rFonts w:ascii="Calibri" w:eastAsia="Calibri" w:hAnsi="Calibri" w:cs="Calibri"/>
    </w:rPr>
  </w:style>
  <w:style w:type="character" w:styleId="CommentReference">
    <w:name w:val="annotation reference"/>
    <w:basedOn w:val="DefaultParagraphFont"/>
    <w:uiPriority w:val="99"/>
    <w:semiHidden/>
    <w:unhideWhenUsed/>
    <w:rsid w:val="00C40E53"/>
    <w:rPr>
      <w:sz w:val="16"/>
      <w:szCs w:val="16"/>
    </w:rPr>
  </w:style>
  <w:style w:type="paragraph" w:styleId="CommentText">
    <w:name w:val="annotation text"/>
    <w:basedOn w:val="Normal"/>
    <w:link w:val="CommentTextChar"/>
    <w:uiPriority w:val="99"/>
    <w:unhideWhenUsed/>
    <w:rsid w:val="00C40E53"/>
    <w:rPr>
      <w:sz w:val="20"/>
      <w:szCs w:val="20"/>
    </w:rPr>
  </w:style>
  <w:style w:type="character" w:customStyle="1" w:styleId="CommentTextChar">
    <w:name w:val="Comment Text Char"/>
    <w:basedOn w:val="DefaultParagraphFont"/>
    <w:link w:val="CommentText"/>
    <w:uiPriority w:val="99"/>
    <w:rsid w:val="00C40E53"/>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C40E53"/>
    <w:rPr>
      <w:b/>
      <w:bCs/>
    </w:rPr>
  </w:style>
  <w:style w:type="character" w:customStyle="1" w:styleId="CommentSubjectChar">
    <w:name w:val="Comment Subject Char"/>
    <w:basedOn w:val="CommentTextChar"/>
    <w:link w:val="CommentSubject"/>
    <w:uiPriority w:val="99"/>
    <w:semiHidden/>
    <w:rsid w:val="00C40E53"/>
    <w:rPr>
      <w:rFonts w:ascii="Calibri" w:eastAsia="Calibri" w:hAnsi="Calibri" w:cs="Calibri"/>
      <w:b/>
      <w:bCs/>
      <w:sz w:val="20"/>
      <w:szCs w:val="20"/>
    </w:rPr>
  </w:style>
  <w:style w:type="paragraph" w:styleId="FootnoteText">
    <w:name w:val="footnote text"/>
    <w:basedOn w:val="Normal"/>
    <w:link w:val="FootnoteTextChar"/>
    <w:uiPriority w:val="99"/>
    <w:semiHidden/>
    <w:unhideWhenUsed/>
    <w:rsid w:val="00E3332F"/>
    <w:rPr>
      <w:sz w:val="20"/>
      <w:szCs w:val="20"/>
    </w:rPr>
  </w:style>
  <w:style w:type="character" w:customStyle="1" w:styleId="FootnoteTextChar">
    <w:name w:val="Footnote Text Char"/>
    <w:basedOn w:val="DefaultParagraphFont"/>
    <w:link w:val="FootnoteText"/>
    <w:uiPriority w:val="99"/>
    <w:semiHidden/>
    <w:rsid w:val="00E3332F"/>
    <w:rPr>
      <w:rFonts w:ascii="Calibri" w:eastAsia="Calibri" w:hAnsi="Calibri" w:cs="Calibri"/>
      <w:sz w:val="20"/>
      <w:szCs w:val="20"/>
    </w:rPr>
  </w:style>
  <w:style w:type="character" w:styleId="FootnoteReference">
    <w:name w:val="footnote reference"/>
    <w:basedOn w:val="DefaultParagraphFont"/>
    <w:uiPriority w:val="99"/>
    <w:semiHidden/>
    <w:unhideWhenUsed/>
    <w:rsid w:val="00E333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roseti.imo@maf.gov.w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image" Target="media/image2.png"/><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mailto:olsenpacific@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81B476-9AC8-428B-958E-06B2B3D7D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1105</Words>
  <Characters>6049</Characters>
  <Application>Microsoft Office Word</Application>
  <DocSecurity>0</DocSecurity>
  <Lines>172</Lines>
  <Paragraphs>67</Paragraphs>
  <ScaleCrop>false</ScaleCrop>
  <Company/>
  <LinksUpToDate>false</LinksUpToDate>
  <CharactersWithSpaces>7087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Lars Olsen</dc:creator>
  <cp:lastModifiedBy>Elaine G. Garvilles</cp:lastModifiedBy>
  <cp:revision>2</cp:revision>
  <dcterms:created xsi:type="dcterms:W3CDTF">2024-12-01T04:28:00Z</dcterms:created>
  <dcterms:modified xsi:type="dcterms:W3CDTF">2024-12-01T04:28:00Z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2024-10-29T00:00:00Z</vt:filetime>
  </property>
  <property fmtid="{D5CDD505-2E9C-101B-9397-08002B2CF9AE}" pid="3" name="Creator">
    <vt:lpwstr>Nitro Pro 13 (13.35.3.685)</vt:lpwstr>
  </property>
  <property fmtid="{D5CDD505-2E9C-101B-9397-08002B2CF9AE}" pid="4" name="LastSaved">
    <vt:filetime>2024-11-29T00:00:00Z</vt:filetime>
  </property>
  <property fmtid="{D5CDD505-2E9C-101B-9397-08002B2CF9AE}" pid="5" name="GrammarlyDocumentId">
    <vt:lpwstr>72509079f8dc2aa4c0392737d13e07f3809f76b577e26a11de787a829a4f7a62</vt:lpwstr>
  </property>
</Properties>
</file>